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2A257C">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2A257C" w:rsidRPr="002A257C" w:rsidRDefault="002A257C" w:rsidP="002A257C">
      <w:pPr>
        <w:pStyle w:val="BodyTextIndent"/>
        <w:widowControl w:val="0"/>
        <w:spacing w:after="160" w:line="240" w:lineRule="auto"/>
        <w:ind w:firstLine="0"/>
        <w:jc w:val="center"/>
        <w:rPr>
          <w:rFonts w:ascii="GHEA Grapalat" w:hAnsi="GHEA Grapalat"/>
          <w:b/>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rPr>
        <w:t xml:space="preserve"> </w:t>
      </w:r>
      <w:r w:rsidRPr="002A257C">
        <w:rPr>
          <w:rFonts w:ascii="GHEA Grapalat" w:hAnsi="GHEA Grapalat"/>
          <w:b/>
          <w:i w:val="0"/>
          <w:sz w:val="24"/>
          <w:szCs w:val="24"/>
          <w:lang w:val="hy-AM"/>
        </w:rPr>
        <w:t>13</w:t>
      </w:r>
      <w:r w:rsidRPr="002A257C">
        <w:rPr>
          <w:rFonts w:ascii="GHEA Grapalat" w:hAnsi="GHEA Grapalat"/>
          <w:b/>
          <w:i w:val="0"/>
          <w:sz w:val="24"/>
          <w:szCs w:val="24"/>
        </w:rPr>
        <w:t>.0</w:t>
      </w:r>
      <w:r w:rsidRPr="002A257C">
        <w:rPr>
          <w:rFonts w:ascii="GHEA Grapalat" w:hAnsi="GHEA Grapalat"/>
          <w:b/>
          <w:i w:val="0"/>
          <w:sz w:val="24"/>
          <w:szCs w:val="24"/>
          <w:lang w:val="hy-AM"/>
        </w:rPr>
        <w:t>3</w:t>
      </w:r>
      <w:r w:rsidRPr="002A257C">
        <w:rPr>
          <w:rFonts w:ascii="GHEA Grapalat" w:hAnsi="GHEA Grapalat"/>
          <w:b/>
          <w:i w:val="0"/>
          <w:sz w:val="24"/>
          <w:szCs w:val="24"/>
        </w:rPr>
        <w:t>.202</w:t>
      </w:r>
      <w:r w:rsidRPr="002A257C">
        <w:rPr>
          <w:rFonts w:ascii="GHEA Grapalat" w:hAnsi="GHEA Grapalat"/>
          <w:b/>
          <w:i w:val="0"/>
          <w:sz w:val="24"/>
          <w:szCs w:val="24"/>
          <w:lang w:val="hy-AM"/>
        </w:rPr>
        <w:t>4</w:t>
      </w:r>
      <w:r w:rsidRPr="002A257C">
        <w:rPr>
          <w:rFonts w:ascii="GHEA Grapalat" w:hAnsi="GHEA Grapalat"/>
          <w:b/>
          <w:i w:val="0"/>
          <w:sz w:val="24"/>
          <w:szCs w:val="24"/>
        </w:rPr>
        <w:t xml:space="preserve"> года "N 1" </w:t>
      </w:r>
    </w:p>
    <w:p w:rsidR="0091042F" w:rsidRPr="004449FB" w:rsidRDefault="002A257C" w:rsidP="002A257C">
      <w:pPr>
        <w:ind w:firstLine="720"/>
        <w:jc w:val="center"/>
        <w:rPr>
          <w:rFonts w:ascii="GHEA Grapalat" w:hAnsi="GHEA Grapalat"/>
          <w:b/>
          <w:lang w:eastAsia="en-US" w:bidi="ar-SA"/>
        </w:rPr>
      </w:pPr>
      <w:r>
        <w:rPr>
          <w:rFonts w:ascii="GHEA Grapalat" w:hAnsi="GHEA Grapalat"/>
        </w:rPr>
        <w:t>Код процедуры</w:t>
      </w:r>
      <w:r w:rsidRPr="004775ED">
        <w:rPr>
          <w:rFonts w:ascii="GHEA Grapalat" w:hAnsi="GHEA Grapalat"/>
        </w:rPr>
        <w:t xml:space="preserve"> </w:t>
      </w:r>
      <w:r w:rsidRPr="002A257C">
        <w:rPr>
          <w:rFonts w:ascii="GHEA Grapalat" w:hAnsi="GHEA Grapalat"/>
          <w:b/>
          <w:i/>
          <w:lang w:val="en-US" w:eastAsia="en-US" w:bidi="ar-SA"/>
        </w:rPr>
        <w:t>ԳՀ</w:t>
      </w:r>
      <w:r w:rsidRPr="002A257C">
        <w:rPr>
          <w:rFonts w:ascii="GHEA Grapalat" w:hAnsi="GHEA Grapalat"/>
          <w:b/>
          <w:i/>
          <w:lang w:val="af-ZA" w:eastAsia="en-US" w:bidi="ar-SA"/>
        </w:rPr>
        <w:t>-</w:t>
      </w:r>
      <w:r w:rsidRPr="002A257C">
        <w:rPr>
          <w:rFonts w:ascii="GHEA Grapalat" w:hAnsi="GHEA Grapalat"/>
          <w:b/>
          <w:lang w:val="en-US" w:eastAsia="en-US" w:bidi="ar-SA"/>
        </w:rPr>
        <w:t>ԲՄԽԾՁԲ</w:t>
      </w:r>
      <w:r w:rsidRPr="004449FB">
        <w:rPr>
          <w:rFonts w:ascii="GHEA Grapalat" w:hAnsi="GHEA Grapalat"/>
          <w:b/>
          <w:lang w:eastAsia="en-US" w:bidi="ar-SA"/>
        </w:rPr>
        <w:t>-24/14</w:t>
      </w:r>
    </w:p>
    <w:p w:rsidR="00642EFE" w:rsidRPr="009044F1" w:rsidRDefault="002A257C" w:rsidP="00B46D58">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Pr>
          <w:rFonts w:ascii="GHEA Grapalat" w:hAnsi="GHEA Grapalat"/>
          <w:b/>
          <w:i w:val="0"/>
          <w:sz w:val="24"/>
          <w:szCs w:val="24"/>
          <w:lang w:val="hy-AM" w:bidi="ar-SA"/>
        </w:rPr>
        <w:t xml:space="preserve"> </w:t>
      </w:r>
      <w:r w:rsidR="00642EFE" w:rsidRPr="007B0562">
        <w:rPr>
          <w:rFonts w:ascii="GHEA Grapalat" w:hAnsi="GHEA Grapalat"/>
          <w:i w:val="0"/>
          <w:sz w:val="24"/>
          <w:szCs w:val="24"/>
        </w:rPr>
        <w:t xml:space="preserve">объявляет </w:t>
      </w:r>
      <w:r w:rsidR="00642EFE" w:rsidRPr="008030B6">
        <w:rPr>
          <w:rFonts w:ascii="GHEA Grapalat" w:hAnsi="GHEA Grapalat"/>
          <w:i w:val="0"/>
          <w:sz w:val="24"/>
          <w:szCs w:val="24"/>
        </w:rPr>
        <w:t>открытый конкурс,</w:t>
      </w:r>
      <w:r w:rsidR="00642EFE"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782D60" w:rsidRPr="00782D60" w:rsidRDefault="00A20B69" w:rsidP="002A257C">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2A257C">
        <w:rPr>
          <w:rFonts w:ascii="GHEA Grapalat" w:hAnsi="GHEA Grapalat"/>
          <w:b/>
          <w:i w:val="0"/>
          <w:spacing w:val="6"/>
          <w:sz w:val="24"/>
          <w:szCs w:val="24"/>
        </w:rPr>
        <w:t>на поставку</w:t>
      </w:r>
      <w:r w:rsidRPr="00782D60">
        <w:rPr>
          <w:rFonts w:ascii="GHEA Grapalat" w:hAnsi="GHEA Grapalat"/>
          <w:i w:val="0"/>
          <w:spacing w:val="6"/>
          <w:sz w:val="24"/>
          <w:szCs w:val="24"/>
        </w:rPr>
        <w:t xml:space="preserve"> </w:t>
      </w:r>
    </w:p>
    <w:p w:rsidR="00341A74" w:rsidRPr="003A1EBB" w:rsidRDefault="002A257C" w:rsidP="002A257C">
      <w:pPr>
        <w:pStyle w:val="BodyTextIndent"/>
        <w:widowControl w:val="0"/>
        <w:spacing w:line="240" w:lineRule="auto"/>
        <w:ind w:firstLine="0"/>
        <w:rPr>
          <w:rFonts w:ascii="GHEA Grapalat" w:hAnsi="GHEA Grapalat"/>
          <w:i w:val="0"/>
          <w:sz w:val="24"/>
          <w:szCs w:val="24"/>
        </w:rPr>
      </w:pPr>
      <w:r w:rsidRPr="00E73362">
        <w:rPr>
          <w:rFonts w:ascii="GHEA Grapalat" w:hAnsi="GHEA Grapalat"/>
          <w:b/>
          <w:i w:val="0"/>
          <w:sz w:val="24"/>
          <w:szCs w:val="24"/>
        </w:rPr>
        <w:t>Консультационные услуги технического надзора</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9216D6" w:rsidP="009216D6">
      <w:pPr>
        <w:pStyle w:val="BodyTextIndent"/>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p>
    <w:p w:rsidR="009216D6" w:rsidRPr="00D85563" w:rsidRDefault="002A257C" w:rsidP="009216D6">
      <w:pPr>
        <w:pStyle w:val="BodyTextIndent"/>
        <w:widowControl w:val="0"/>
        <w:spacing w:after="160"/>
        <w:ind w:firstLine="0"/>
        <w:rPr>
          <w:rFonts w:ascii="GHEA Grapalat" w:hAnsi="GHEA Grapalat"/>
          <w:i w:val="0"/>
          <w:sz w:val="24"/>
          <w:szCs w:val="24"/>
        </w:rPr>
      </w:pPr>
      <w:r w:rsidRPr="00F56310">
        <w:rPr>
          <w:rFonts w:ascii="GHEA Grapalat" w:hAnsi="GHEA Grapalat"/>
          <w:b/>
          <w:i w:val="0"/>
          <w:sz w:val="24"/>
          <w:szCs w:val="24"/>
          <w:lang w:bidi="ar-SA"/>
        </w:rPr>
        <w:t>Котайкский марз, Гарни, Шаумян 4</w:t>
      </w:r>
      <w:r>
        <w:rPr>
          <w:rFonts w:ascii="GHEA Grapalat" w:hAnsi="GHEA Grapalat"/>
          <w:b/>
          <w:i w:val="0"/>
          <w:sz w:val="24"/>
          <w:szCs w:val="24"/>
          <w:lang w:val="hy-AM" w:bidi="ar-SA"/>
        </w:rPr>
        <w:t xml:space="preserve"> </w:t>
      </w:r>
      <w:r w:rsidR="009216D6" w:rsidRPr="00D85563">
        <w:rPr>
          <w:rFonts w:ascii="GHEA Grapalat" w:hAnsi="GHEA Grapalat"/>
          <w:i w:val="0"/>
          <w:sz w:val="24"/>
          <w:szCs w:val="24"/>
        </w:rPr>
        <w:t xml:space="preserve">в </w:t>
      </w:r>
      <w:r>
        <w:rPr>
          <w:rFonts w:ascii="GHEA Grapalat" w:hAnsi="GHEA Grapalat"/>
          <w:i w:val="0"/>
          <w:sz w:val="24"/>
          <w:szCs w:val="24"/>
        </w:rPr>
        <w:t xml:space="preserve">документарной форме, до </w:t>
      </w:r>
      <w:r w:rsidRPr="002A257C">
        <w:rPr>
          <w:rFonts w:ascii="GHEA Grapalat" w:hAnsi="GHEA Grapalat"/>
          <w:b/>
          <w:i w:val="0"/>
          <w:sz w:val="24"/>
          <w:szCs w:val="24"/>
        </w:rPr>
        <w:t>10:00</w:t>
      </w:r>
      <w:r>
        <w:rPr>
          <w:rFonts w:ascii="GHEA Grapalat" w:hAnsi="GHEA Grapalat"/>
          <w:b/>
          <w:i w:val="0"/>
          <w:sz w:val="24"/>
          <w:szCs w:val="24"/>
          <w:lang w:val="hy-AM"/>
        </w:rPr>
        <w:t xml:space="preserve"> </w:t>
      </w:r>
      <w:r w:rsidRPr="002A257C">
        <w:rPr>
          <w:rFonts w:ascii="GHEA Grapalat" w:hAnsi="GHEA Grapalat"/>
          <w:b/>
          <w:i w:val="0"/>
          <w:sz w:val="24"/>
          <w:szCs w:val="24"/>
        </w:rPr>
        <w:t>часов  41</w:t>
      </w:r>
      <w:r w:rsidR="009216D6" w:rsidRPr="002A257C">
        <w:rPr>
          <w:rFonts w:ascii="GHEA Grapalat" w:hAnsi="GHEA Grapalat"/>
          <w:b/>
          <w:i w:val="0"/>
          <w:sz w:val="24"/>
          <w:szCs w:val="24"/>
        </w:rPr>
        <w:t>-го дня</w:t>
      </w:r>
      <w:r w:rsidR="009216D6"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2A257C" w:rsidRPr="00E73362" w:rsidRDefault="002A257C" w:rsidP="002A257C">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Pr="00F56310">
        <w:rPr>
          <w:rFonts w:ascii="GHEA Grapalat" w:hAnsi="GHEA Grapalat"/>
          <w:b/>
          <w:i w:val="0"/>
          <w:sz w:val="24"/>
          <w:szCs w:val="24"/>
          <w:lang w:bidi="ar-SA"/>
        </w:rPr>
        <w:t>Котайкский марз, Гарни, Шаумян 4</w:t>
      </w:r>
      <w:r>
        <w:rPr>
          <w:rFonts w:ascii="GHEA Grapalat" w:hAnsi="GHEA Grapalat"/>
          <w:b/>
          <w:i w:val="0"/>
          <w:sz w:val="24"/>
          <w:szCs w:val="24"/>
        </w:rPr>
        <w:t xml:space="preserve">, в  </w:t>
      </w:r>
      <w:r w:rsidRPr="003B1E50">
        <w:rPr>
          <w:rFonts w:ascii="GHEA Grapalat" w:hAnsi="GHEA Grapalat"/>
          <w:b/>
          <w:i w:val="0"/>
          <w:sz w:val="24"/>
          <w:szCs w:val="24"/>
        </w:rPr>
        <w:t xml:space="preserve">10:00 </w:t>
      </w:r>
      <w:r w:rsidR="003B1E50">
        <w:rPr>
          <w:rFonts w:ascii="GHEA Grapalat" w:hAnsi="GHEA Grapalat"/>
          <w:b/>
          <w:i w:val="0"/>
          <w:sz w:val="24"/>
          <w:szCs w:val="24"/>
        </w:rPr>
        <w:t xml:space="preserve">часов   </w:t>
      </w:r>
      <w:r w:rsidR="003B1E50" w:rsidRPr="003B1E50">
        <w:rPr>
          <w:rFonts w:ascii="GHEA Grapalat" w:hAnsi="GHEA Grapalat"/>
          <w:b/>
          <w:i w:val="0"/>
          <w:sz w:val="24"/>
          <w:szCs w:val="24"/>
          <w:lang w:val="hy-AM"/>
        </w:rPr>
        <w:t>23</w:t>
      </w:r>
      <w:r w:rsidRPr="003B1E50">
        <w:rPr>
          <w:rFonts w:ascii="GHEA Grapalat" w:hAnsi="GHEA Grapalat"/>
          <w:b/>
          <w:i w:val="0"/>
          <w:sz w:val="24"/>
          <w:szCs w:val="24"/>
        </w:rPr>
        <w:t>.</w:t>
      </w:r>
      <w:r w:rsidR="003B1E50" w:rsidRPr="003B1E50">
        <w:rPr>
          <w:rFonts w:ascii="GHEA Grapalat" w:hAnsi="GHEA Grapalat"/>
          <w:b/>
          <w:i w:val="0"/>
          <w:sz w:val="24"/>
          <w:szCs w:val="24"/>
          <w:lang w:val="hy-AM"/>
        </w:rPr>
        <w:t>04</w:t>
      </w:r>
      <w:r w:rsidRPr="003B1E50">
        <w:rPr>
          <w:rFonts w:ascii="GHEA Grapalat" w:hAnsi="GHEA Grapalat"/>
          <w:b/>
          <w:i w:val="0"/>
          <w:sz w:val="24"/>
          <w:szCs w:val="24"/>
        </w:rPr>
        <w:t>.2024.</w:t>
      </w:r>
    </w:p>
    <w:p w:rsidR="00F95DBF" w:rsidRPr="001B32D9" w:rsidRDefault="00F95DBF" w:rsidP="00F95D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A257C" w:rsidRPr="002A257C" w:rsidRDefault="00754697" w:rsidP="002A257C">
      <w:pPr>
        <w:pStyle w:val="BodyTextIndent"/>
        <w:widowControl w:val="0"/>
        <w:spacing w:after="160" w:line="240" w:lineRule="auto"/>
        <w:ind w:firstLine="567"/>
        <w:rPr>
          <w:rFonts w:ascii="GHEA Grapalat" w:hAnsi="GHEA Grapalat"/>
          <w:i w:val="0"/>
          <w:sz w:val="24"/>
          <w:szCs w:val="24"/>
          <w:lang w:val="hy-AM"/>
        </w:rPr>
      </w:pPr>
      <w:r w:rsidRPr="009044F1">
        <w:rPr>
          <w:rFonts w:ascii="GHEA Grapalat" w:hAnsi="GHEA Grapalat"/>
          <w:i w:val="0"/>
          <w:sz w:val="24"/>
          <w:szCs w:val="24"/>
        </w:rPr>
        <w:t xml:space="preserve">Для получения дополнительной информации, связанной с </w:t>
      </w:r>
      <w:r w:rsidRPr="009044F1">
        <w:rPr>
          <w:rFonts w:ascii="GHEA Grapalat" w:hAnsi="GHEA Grapalat"/>
          <w:i w:val="0"/>
          <w:sz w:val="24"/>
          <w:szCs w:val="24"/>
        </w:rPr>
        <w:lastRenderedPageBreak/>
        <w:t>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2A257C">
        <w:rPr>
          <w:rFonts w:ascii="GHEA Grapalat" w:hAnsi="GHEA Grapalat"/>
          <w:i w:val="0"/>
          <w:sz w:val="24"/>
          <w:szCs w:val="24"/>
          <w:lang w:val="hy-AM"/>
        </w:rPr>
        <w:t xml:space="preserve"> </w:t>
      </w:r>
      <w:r w:rsidR="002A257C" w:rsidRPr="00AF4D08">
        <w:rPr>
          <w:rFonts w:ascii="GHEA Grapalat" w:hAnsi="GHEA Grapalat"/>
          <w:b/>
          <w:u w:val="single"/>
          <w:lang w:bidi="ar-SA"/>
        </w:rPr>
        <w:t>Р. Асатрян</w:t>
      </w:r>
      <w:r w:rsidR="002A257C">
        <w:rPr>
          <w:rFonts w:ascii="GHEA Grapalat" w:hAnsi="GHEA Grapalat"/>
          <w:b/>
          <w:u w:val="single"/>
          <w:lang w:val="hy-AM" w:bidi="ar-SA"/>
        </w:rPr>
        <w:t>.</w:t>
      </w:r>
    </w:p>
    <w:p w:rsidR="002A257C" w:rsidRPr="00AF4D08" w:rsidRDefault="002A257C" w:rsidP="002A257C">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096 50 50 09</w:t>
      </w:r>
    </w:p>
    <w:p w:rsidR="002A257C" w:rsidRPr="00AF4D08" w:rsidRDefault="002A257C" w:rsidP="002A257C">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2A257C" w:rsidRPr="00AF4D08" w:rsidRDefault="002A257C" w:rsidP="002A257C">
      <w:pPr>
        <w:spacing w:after="160"/>
        <w:jc w:val="both"/>
        <w:rPr>
          <w:rFonts w:ascii="GHEA Grapalat" w:hAnsi="GHEA Grapalat"/>
          <w:b/>
          <w:u w:val="single"/>
          <w:lang w:bidi="ar-SA"/>
        </w:rPr>
      </w:pPr>
    </w:p>
    <w:p w:rsidR="002A257C" w:rsidRPr="00AF4D08" w:rsidRDefault="002A257C" w:rsidP="002A257C">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2A257C" w:rsidRPr="002A257C" w:rsidRDefault="002A257C" w:rsidP="002A257C">
      <w:pPr>
        <w:ind w:firstLine="720"/>
        <w:jc w:val="right"/>
        <w:rPr>
          <w:rFonts w:ascii="GHEA Grapalat" w:hAnsi="GHEA Grapalat"/>
          <w:b/>
          <w:lang w:eastAsia="en-US" w:bidi="ar-SA"/>
        </w:rPr>
      </w:pPr>
      <w:r w:rsidRPr="009044F1">
        <w:rPr>
          <w:rFonts w:ascii="GHEA Grapalat" w:hAnsi="GHEA Grapalat"/>
        </w:rPr>
        <w:t xml:space="preserve">Решением Оценочной комиссии </w:t>
      </w:r>
      <w:r w:rsidRPr="008030B6">
        <w:rPr>
          <w:rFonts w:ascii="GHEA Grapalat" w:hAnsi="GHEA Grapalat"/>
        </w:rPr>
        <w:t>открытый конкурс</w:t>
      </w:r>
      <w:r w:rsidRPr="00572F2B">
        <w:rPr>
          <w:rFonts w:ascii="GHEA Grapalat" w:hAnsi="GHEA Grapalat"/>
        </w:rPr>
        <w:br/>
      </w:r>
      <w:r w:rsidRPr="009044F1">
        <w:rPr>
          <w:rFonts w:ascii="GHEA Grapalat" w:hAnsi="GHEA Grapalat"/>
        </w:rPr>
        <w:t xml:space="preserve">под кодом </w:t>
      </w:r>
      <w:r w:rsidRPr="002A257C">
        <w:rPr>
          <w:rFonts w:ascii="GHEA Grapalat" w:hAnsi="GHEA Grapalat"/>
          <w:b/>
          <w:i/>
          <w:lang w:val="en-US" w:eastAsia="en-US" w:bidi="ar-SA"/>
        </w:rPr>
        <w:t>ԳՀ</w:t>
      </w:r>
      <w:r w:rsidRPr="002A257C">
        <w:rPr>
          <w:rFonts w:ascii="GHEA Grapalat" w:hAnsi="GHEA Grapalat"/>
          <w:b/>
          <w:i/>
          <w:lang w:val="af-ZA" w:eastAsia="en-US" w:bidi="ar-SA"/>
        </w:rPr>
        <w:t>-</w:t>
      </w:r>
      <w:r w:rsidRPr="002A257C">
        <w:rPr>
          <w:rFonts w:ascii="GHEA Grapalat" w:hAnsi="GHEA Grapalat"/>
          <w:b/>
          <w:lang w:val="en-US" w:eastAsia="en-US" w:bidi="ar-SA"/>
        </w:rPr>
        <w:t>ԲՄԽԾՁԲ</w:t>
      </w:r>
      <w:r w:rsidRPr="002A257C">
        <w:rPr>
          <w:rFonts w:ascii="GHEA Grapalat" w:hAnsi="GHEA Grapalat"/>
          <w:b/>
          <w:lang w:eastAsia="en-US" w:bidi="ar-SA"/>
        </w:rPr>
        <w:t>-24/14</w:t>
      </w:r>
    </w:p>
    <w:p w:rsidR="002A257C" w:rsidRPr="009044F1" w:rsidRDefault="002A257C" w:rsidP="002A257C">
      <w:pPr>
        <w:pStyle w:val="BodyText"/>
        <w:widowControl w:val="0"/>
        <w:spacing w:after="160"/>
        <w:ind w:right="-7" w:firstLine="567"/>
        <w:jc w:val="right"/>
        <w:rPr>
          <w:rFonts w:ascii="GHEA Grapalat" w:hAnsi="GHEA Grapalat"/>
        </w:rPr>
      </w:pPr>
      <w:r w:rsidRPr="0029315D">
        <w:rPr>
          <w:rFonts w:ascii="GHEA Grapalat" w:hAnsi="GHEA Grapalat"/>
          <w:b/>
        </w:rPr>
        <w:t xml:space="preserve">№ 1  от   </w:t>
      </w:r>
      <w:r>
        <w:rPr>
          <w:rFonts w:ascii="GHEA Grapalat" w:hAnsi="GHEA Grapalat"/>
          <w:b/>
        </w:rPr>
        <w:t>13.</w:t>
      </w:r>
      <w:r>
        <w:rPr>
          <w:rFonts w:ascii="GHEA Grapalat" w:hAnsi="GHEA Grapalat"/>
          <w:b/>
          <w:lang w:val="hy-AM"/>
        </w:rPr>
        <w:t>03</w:t>
      </w:r>
      <w:r w:rsidRPr="0029315D">
        <w:rPr>
          <w:rFonts w:ascii="GHEA Grapalat" w:hAnsi="GHEA Grapalat"/>
          <w:b/>
        </w:rPr>
        <w:t>.</w:t>
      </w:r>
      <w:r>
        <w:rPr>
          <w:rFonts w:ascii="GHEA Grapalat" w:hAnsi="GHEA Grapalat"/>
          <w:b/>
        </w:rPr>
        <w:t>2024</w:t>
      </w:r>
      <w:r w:rsidRPr="0029315D">
        <w:rPr>
          <w:rFonts w:ascii="GHEA Grapalat" w:hAnsi="GHEA Grapalat"/>
          <w:b/>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2A257C" w:rsidRPr="009044F1" w:rsidRDefault="002A257C" w:rsidP="002A257C">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ED48AD"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w:t>
      </w:r>
      <w:r w:rsidR="002A257C" w:rsidRPr="00ED48AD">
        <w:rPr>
          <w:rFonts w:ascii="GHEA Grapalat" w:hAnsi="GHEA Grapalat"/>
          <w:b/>
        </w:rPr>
        <w:t>Консультационные услуги технического надзора</w:t>
      </w:r>
      <w:r w:rsidRPr="009044F1">
        <w:rPr>
          <w:rFonts w:ascii="GHEA Grapalat" w:hAnsi="GHEA Grapalat"/>
        </w:rPr>
        <w:t>" ДЛЯ НУЖД "</w:t>
      </w:r>
      <w:r w:rsidR="00ED48AD" w:rsidRPr="00ED48AD">
        <w:rPr>
          <w:rFonts w:ascii="GHEA Grapalat" w:hAnsi="GHEA Grapalat"/>
          <w:b/>
          <w:i/>
          <w:lang w:bidi="ar-SA"/>
        </w:rPr>
        <w:t xml:space="preserve"> </w:t>
      </w:r>
      <w:r w:rsidR="00ED48AD" w:rsidRPr="00F56310">
        <w:rPr>
          <w:rFonts w:ascii="GHEA Grapalat" w:hAnsi="GHEA Grapalat"/>
          <w:b/>
          <w:i/>
          <w:lang w:bidi="ar-SA"/>
        </w:rPr>
        <w:t>Гарнинский муниципалитет</w:t>
      </w:r>
      <w:r w:rsidR="00ED48AD">
        <w:rPr>
          <w:rFonts w:ascii="GHEA Grapalat" w:hAnsi="GHEA Grapalat"/>
          <w:b/>
          <w:i/>
          <w:lang w:val="hy-AM" w:bidi="ar-SA"/>
        </w:rPr>
        <w:t xml:space="preserve"> </w:t>
      </w:r>
      <w:r w:rsidR="00ED48AD" w:rsidRPr="009044F1">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ED48AD" w:rsidRDefault="00160AE4" w:rsidP="00ED48AD">
      <w:pPr>
        <w:widowControl w:val="0"/>
        <w:spacing w:after="160"/>
        <w:jc w:val="center"/>
        <w:rPr>
          <w:rFonts w:ascii="GHEA Grapalat" w:hAnsi="GHEA Grapalat"/>
          <w:b/>
        </w:rPr>
      </w:pPr>
      <w:r w:rsidRPr="009044F1">
        <w:rPr>
          <w:rFonts w:ascii="GHEA Grapalat" w:hAnsi="GHEA Grapalat"/>
          <w:b/>
        </w:rPr>
        <w:lastRenderedPageBreak/>
        <w:t>СОДЕРЖАНИЕ</w:t>
      </w:r>
    </w:p>
    <w:p w:rsidR="00ED48AD" w:rsidRPr="00EC400D" w:rsidRDefault="00ED48AD" w:rsidP="00ED48AD">
      <w:pPr>
        <w:widowControl w:val="0"/>
        <w:jc w:val="center"/>
        <w:rPr>
          <w:rFonts w:ascii="GHEA Grapalat" w:hAnsi="GHEA Grapalat"/>
          <w:sz w:val="20"/>
          <w:szCs w:val="20"/>
        </w:rPr>
      </w:pPr>
      <w:r w:rsidRPr="00BC1DA8">
        <w:rPr>
          <w:rFonts w:ascii="GHEA Grapalat" w:hAnsi="GHEA Grapalat"/>
        </w:rPr>
        <w:t>Консультационные услуги технического надзора</w:t>
      </w:r>
      <w:r w:rsidRPr="009044F1">
        <w:rPr>
          <w:rFonts w:ascii="GHEA Grapalat" w:hAnsi="GHEA Grapalat"/>
        </w:rPr>
        <w:t xml:space="preserve"> </w:t>
      </w:r>
      <w:r w:rsidRPr="002E069D">
        <w:rPr>
          <w:rFonts w:ascii="GHEA Grapalat" w:hAnsi="GHEA Grapalat"/>
          <w:b/>
        </w:rPr>
        <w:t>ДЛЯ НУЖД</w:t>
      </w:r>
      <w:r w:rsidRPr="00EC400D">
        <w:rPr>
          <w:rFonts w:ascii="GHEA Grapalat" w:hAnsi="GHEA Grapalat"/>
        </w:rPr>
        <w:t xml:space="preserve"> </w:t>
      </w:r>
      <w:r w:rsidRPr="00F56310">
        <w:rPr>
          <w:rFonts w:ascii="GHEA Grapalat" w:hAnsi="GHEA Grapalat"/>
          <w:b/>
          <w:i/>
          <w:lang w:bidi="ar-SA"/>
        </w:rPr>
        <w:t>Гарнинский муниципалитет</w:t>
      </w:r>
    </w:p>
    <w:p w:rsidR="00160AE4" w:rsidRPr="003A1EBB" w:rsidRDefault="00160AE4" w:rsidP="00B46D58">
      <w:pPr>
        <w:widowControl w:val="0"/>
        <w:spacing w:after="160"/>
        <w:ind w:firstLine="567"/>
        <w:jc w:val="center"/>
        <w:rPr>
          <w:rFonts w:ascii="GHEA Grapalat" w:hAnsi="GHEA Grapalat"/>
        </w:rPr>
      </w:pPr>
    </w:p>
    <w:p w:rsidR="00C67E80" w:rsidRPr="00ED48AD" w:rsidRDefault="00160AE4" w:rsidP="00ED48AD">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ED48AD" w:rsidRDefault="00096865" w:rsidP="00ED48AD">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Pr="00ED48AD" w:rsidRDefault="00096865" w:rsidP="00ED48A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ED48AD">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D48AD" w:rsidRPr="00ED48AD">
        <w:rPr>
          <w:rFonts w:ascii="GHEA Grapalat" w:hAnsi="GHEA Grapalat" w:cs="Sylfaen"/>
          <w:b/>
          <w:lang w:val="en-US" w:eastAsia="en-US" w:bidi="ar-SA"/>
        </w:rPr>
        <w:t>ԳՀ</w:t>
      </w:r>
      <w:r w:rsidR="00ED48AD" w:rsidRPr="00ED48AD">
        <w:rPr>
          <w:rFonts w:ascii="GHEA Grapalat" w:hAnsi="GHEA Grapalat" w:cs="Sylfaen"/>
          <w:b/>
          <w:lang w:val="af-ZA" w:eastAsia="en-US" w:bidi="ar-SA"/>
        </w:rPr>
        <w:t>-</w:t>
      </w:r>
      <w:r w:rsidR="00ED48AD" w:rsidRPr="00ED48AD">
        <w:rPr>
          <w:rFonts w:ascii="GHEA Grapalat" w:hAnsi="GHEA Grapalat" w:cs="Sylfaen"/>
          <w:b/>
          <w:lang w:val="en-US" w:eastAsia="en-US" w:bidi="ar-SA"/>
        </w:rPr>
        <w:t>ԲՄԽԾՁԲ</w:t>
      </w:r>
      <w:r w:rsidR="00ED48AD" w:rsidRPr="00ED48AD">
        <w:rPr>
          <w:rFonts w:ascii="GHEA Grapalat" w:hAnsi="GHEA Grapalat" w:cs="Sylfaen"/>
          <w:b/>
          <w:lang w:val="af-ZA" w:eastAsia="en-US" w:bidi="ar-SA"/>
        </w:rPr>
        <w:t>-24/14</w:t>
      </w:r>
      <w:r w:rsidR="00ED48AD" w:rsidRPr="00ED48AD">
        <w:rPr>
          <w:rFonts w:ascii="GHEA Grapalat" w:hAnsi="GHEA Grapalat" w:cs="Sylfaen"/>
          <w:sz w:val="20"/>
          <w:lang w:val="af-ZA" w:eastAsia="en-US" w:bidi="ar-SA"/>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D48AD" w:rsidRPr="00ED48AD">
        <w:rPr>
          <w:rFonts w:ascii="GHEA Grapalat" w:hAnsi="GHEA Grapalat"/>
          <w:b/>
        </w:rPr>
        <w:t xml:space="preserve"> </w:t>
      </w:r>
      <w:r w:rsidR="00ED48AD"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D48AD" w:rsidRPr="00ED48AD">
        <w:rPr>
          <w:rFonts w:ascii="GHEA Grapalat" w:hAnsi="GHEA Grapalat"/>
          <w:b/>
          <w:i/>
          <w:lang w:val="af-ZA" w:eastAsia="en-US" w:bidi="ar-SA"/>
        </w:rPr>
        <w:t xml:space="preserve"> </w:t>
      </w:r>
      <w:r w:rsidR="00ED48AD" w:rsidRPr="005A0AE0">
        <w:rPr>
          <w:rFonts w:ascii="GHEA Grapalat" w:hAnsi="GHEA Grapalat"/>
          <w:b/>
          <w:i/>
          <w:lang w:val="af-ZA" w:eastAsia="en-US" w:bidi="ar-SA"/>
        </w:rPr>
        <w:t>garnihamaynq@mail.ru</w:t>
      </w:r>
      <w:r w:rsidR="00ED48AD"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D48AD" w:rsidRPr="00D81871" w:rsidRDefault="00845AA5" w:rsidP="00ED48AD">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D48AD" w:rsidRPr="00D81871">
        <w:rPr>
          <w:rFonts w:ascii="GHEA Grapalat" w:hAnsi="GHEA Grapalat"/>
          <w:i w:val="0"/>
          <w:sz w:val="24"/>
          <w:szCs w:val="24"/>
        </w:rPr>
        <w:t>Предметом закупки является приобретение " Консультационные услуги технического надзора" (далее — также услуга) для нужд "</w:t>
      </w:r>
      <w:r w:rsidR="00ED48AD" w:rsidRPr="00D81871">
        <w:rPr>
          <w:rFonts w:ascii="GHEA Grapalat" w:hAnsi="GHEA Grapalat"/>
          <w:b/>
        </w:rPr>
        <w:t xml:space="preserve"> Гарнинский муниципалитет</w:t>
      </w:r>
      <w:r w:rsidR="00ED48AD" w:rsidRPr="00D81871">
        <w:rPr>
          <w:rFonts w:ascii="GHEA Grapalat" w:hAnsi="GHEA Grapalat"/>
          <w:i w:val="0"/>
          <w:sz w:val="24"/>
          <w:szCs w:val="24"/>
        </w:rPr>
        <w:t xml:space="preserve"> ",</w:t>
      </w:r>
      <w:r w:rsidR="00ED48AD">
        <w:rPr>
          <w:rFonts w:ascii="GHEA Grapalat" w:hAnsi="GHEA Grapalat"/>
          <w:i w:val="0"/>
          <w:sz w:val="24"/>
          <w:szCs w:val="24"/>
        </w:rPr>
        <w:t xml:space="preserve"> которые сгруппированы в лот " 5</w:t>
      </w:r>
      <w:r w:rsidR="00ED48AD" w:rsidRPr="00D81871">
        <w:rPr>
          <w:rFonts w:ascii="GHEA Grapalat" w:hAnsi="GHEA Grapalat"/>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506855" w:rsidRPr="009044F1" w:rsidTr="00970424">
        <w:trPr>
          <w:jc w:val="center"/>
        </w:trPr>
        <w:tc>
          <w:tcPr>
            <w:tcW w:w="1216" w:type="dxa"/>
            <w:vAlign w:val="center"/>
          </w:tcPr>
          <w:p w:rsidR="00506855" w:rsidRPr="009044F1" w:rsidRDefault="00506855" w:rsidP="00506855">
            <w:pPr>
              <w:pStyle w:val="BodyTextIndent2"/>
              <w:widowControl w:val="0"/>
              <w:spacing w:after="120" w:line="240" w:lineRule="auto"/>
              <w:ind w:firstLine="0"/>
              <w:jc w:val="center"/>
              <w:rPr>
                <w:rFonts w:ascii="GHEA Grapalat" w:hAnsi="GHEA Grapalat"/>
                <w:sz w:val="24"/>
                <w:szCs w:val="24"/>
              </w:rPr>
            </w:pPr>
            <w:bookmarkStart w:id="0" w:name="_GoBack" w:colFirst="1" w:colLast="1"/>
            <w:r w:rsidRPr="009044F1">
              <w:rPr>
                <w:rFonts w:ascii="GHEA Grapalat" w:hAnsi="GHEA Grapalat"/>
                <w:sz w:val="24"/>
                <w:szCs w:val="24"/>
              </w:rPr>
              <w:t>1</w:t>
            </w:r>
          </w:p>
        </w:tc>
        <w:tc>
          <w:tcPr>
            <w:tcW w:w="1418" w:type="dxa"/>
            <w:vAlign w:val="center"/>
          </w:tcPr>
          <w:p w:rsidR="00506855" w:rsidRPr="00F10D0B" w:rsidRDefault="00506855" w:rsidP="00506855">
            <w:pPr>
              <w:jc w:val="center"/>
              <w:rPr>
                <w:rFonts w:ascii="Calibri" w:hAnsi="Calibri" w:cs="Calibri"/>
                <w:color w:val="000000"/>
              </w:rPr>
            </w:pPr>
            <w:r w:rsidRPr="00F10D0B">
              <w:rPr>
                <w:rFonts w:ascii="Calibri" w:hAnsi="Calibri" w:cs="Calibri"/>
                <w:color w:val="000000"/>
              </w:rPr>
              <w:t>2</w:t>
            </w:r>
            <w:r>
              <w:rPr>
                <w:rFonts w:ascii="Arial" w:hAnsi="Arial" w:cs="Calibri"/>
                <w:color w:val="000000"/>
                <w:lang w:val="hy-AM"/>
              </w:rPr>
              <w:t xml:space="preserve"> </w:t>
            </w:r>
            <w:r w:rsidRPr="00F10D0B">
              <w:rPr>
                <w:rFonts w:ascii="Calibri" w:hAnsi="Calibri" w:cs="Calibri"/>
                <w:color w:val="000000"/>
              </w:rPr>
              <w:t>837</w:t>
            </w:r>
            <w:r>
              <w:rPr>
                <w:rFonts w:ascii="Arial" w:hAnsi="Arial" w:cs="Calibri"/>
                <w:color w:val="000000"/>
                <w:lang w:val="hy-AM"/>
              </w:rPr>
              <w:t xml:space="preserve"> </w:t>
            </w:r>
            <w:r w:rsidRPr="00F10D0B">
              <w:rPr>
                <w:rFonts w:ascii="Calibri" w:hAnsi="Calibri" w:cs="Calibri"/>
                <w:color w:val="000000"/>
              </w:rPr>
              <w:t>820</w:t>
            </w:r>
          </w:p>
        </w:tc>
        <w:tc>
          <w:tcPr>
            <w:tcW w:w="6600" w:type="dxa"/>
            <w:vAlign w:val="center"/>
          </w:tcPr>
          <w:p w:rsidR="00506855" w:rsidRPr="00186C75" w:rsidRDefault="00506855" w:rsidP="00506855">
            <w:pPr>
              <w:pStyle w:val="BodyTextIndent2"/>
              <w:spacing w:line="240" w:lineRule="auto"/>
              <w:ind w:firstLine="0"/>
              <w:rPr>
                <w:rFonts w:ascii="GHEA Grapalat" w:eastAsia="Calibri" w:hAnsi="GHEA Grapalat" w:cs="Sylfaen"/>
                <w:i/>
                <w:sz w:val="24"/>
                <w:szCs w:val="24"/>
                <w:lang w:val="hy-AM"/>
              </w:rPr>
            </w:pPr>
            <w:r w:rsidRPr="00EA3176">
              <w:rPr>
                <w:rFonts w:ascii="GHEA Grapalat" w:eastAsia="Calibri" w:hAnsi="GHEA Grapalat" w:cs="Sylfaen"/>
                <w:i/>
                <w:sz w:val="24"/>
                <w:szCs w:val="24"/>
                <w:lang w:val="hy-AM"/>
              </w:rPr>
              <w:t>Службы технического надзора за строительством трубопровода питьевой воды общины Гарни</w:t>
            </w:r>
          </w:p>
        </w:tc>
      </w:tr>
      <w:tr w:rsidR="00506855" w:rsidRPr="009044F1" w:rsidTr="00970424">
        <w:trPr>
          <w:jc w:val="center"/>
        </w:trPr>
        <w:tc>
          <w:tcPr>
            <w:tcW w:w="1216" w:type="dxa"/>
            <w:vAlign w:val="center"/>
          </w:tcPr>
          <w:p w:rsidR="00506855" w:rsidRPr="009044F1" w:rsidRDefault="00506855" w:rsidP="0050685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18" w:type="dxa"/>
            <w:vAlign w:val="center"/>
          </w:tcPr>
          <w:p w:rsidR="00506855" w:rsidRPr="00F10D0B" w:rsidRDefault="00506855" w:rsidP="00506855">
            <w:pPr>
              <w:jc w:val="center"/>
              <w:rPr>
                <w:rFonts w:ascii="Calibri" w:hAnsi="Calibri" w:cs="Calibri"/>
                <w:color w:val="000000"/>
              </w:rPr>
            </w:pPr>
            <w:r w:rsidRPr="00F10D0B">
              <w:rPr>
                <w:rFonts w:ascii="Calibri" w:hAnsi="Calibri" w:cs="Calibri"/>
                <w:color w:val="000000"/>
              </w:rPr>
              <w:t>1</w:t>
            </w:r>
            <w:r>
              <w:rPr>
                <w:rFonts w:ascii="Arial" w:hAnsi="Arial" w:cs="Calibri"/>
                <w:color w:val="000000"/>
                <w:lang w:val="hy-AM"/>
              </w:rPr>
              <w:t xml:space="preserve"> </w:t>
            </w:r>
            <w:r w:rsidRPr="00F10D0B">
              <w:rPr>
                <w:rFonts w:ascii="Calibri" w:hAnsi="Calibri" w:cs="Calibri"/>
                <w:color w:val="000000"/>
              </w:rPr>
              <w:t>522</w:t>
            </w:r>
            <w:r>
              <w:rPr>
                <w:rFonts w:ascii="Arial" w:hAnsi="Arial" w:cs="Calibri"/>
                <w:color w:val="000000"/>
                <w:lang w:val="hy-AM"/>
              </w:rPr>
              <w:t xml:space="preserve"> </w:t>
            </w:r>
            <w:r w:rsidRPr="00F10D0B">
              <w:rPr>
                <w:rFonts w:ascii="Calibri" w:hAnsi="Calibri" w:cs="Calibri"/>
                <w:color w:val="000000"/>
              </w:rPr>
              <w:t>356</w:t>
            </w:r>
          </w:p>
        </w:tc>
        <w:tc>
          <w:tcPr>
            <w:tcW w:w="6600" w:type="dxa"/>
            <w:vAlign w:val="center"/>
          </w:tcPr>
          <w:p w:rsidR="00506855" w:rsidRPr="00186C75" w:rsidRDefault="00506855" w:rsidP="00506855">
            <w:pPr>
              <w:pStyle w:val="BodyTextIndent2"/>
              <w:spacing w:line="240" w:lineRule="auto"/>
              <w:ind w:firstLine="0"/>
              <w:rPr>
                <w:rFonts w:ascii="GHEA Grapalat" w:eastAsia="Calibri" w:hAnsi="GHEA Grapalat" w:cs="Sylfaen"/>
                <w:i/>
                <w:sz w:val="24"/>
                <w:szCs w:val="24"/>
                <w:lang w:val="hy-AM"/>
              </w:rPr>
            </w:pPr>
            <w:r w:rsidRPr="00EA3176">
              <w:rPr>
                <w:rFonts w:ascii="GHEA Grapalat" w:eastAsia="Calibri" w:hAnsi="GHEA Grapalat" w:cs="Sylfaen"/>
                <w:i/>
                <w:sz w:val="24"/>
                <w:szCs w:val="24"/>
                <w:lang w:val="hy-AM"/>
              </w:rPr>
              <w:t>Службы технического надзора за работами по уличному освещению в общине Гарни</w:t>
            </w:r>
          </w:p>
        </w:tc>
      </w:tr>
      <w:tr w:rsidR="00506855" w:rsidRPr="009044F1" w:rsidTr="00970424">
        <w:trPr>
          <w:jc w:val="center"/>
        </w:trPr>
        <w:tc>
          <w:tcPr>
            <w:tcW w:w="1216" w:type="dxa"/>
            <w:vAlign w:val="center"/>
          </w:tcPr>
          <w:p w:rsidR="00506855" w:rsidRPr="00ED48AD" w:rsidRDefault="00506855" w:rsidP="00506855">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418" w:type="dxa"/>
            <w:vAlign w:val="center"/>
          </w:tcPr>
          <w:p w:rsidR="00506855" w:rsidRPr="00064ADD" w:rsidRDefault="00506855" w:rsidP="00506855">
            <w:pPr>
              <w:pStyle w:val="BodyTextIndent2"/>
              <w:spacing w:line="240" w:lineRule="auto"/>
              <w:ind w:firstLine="0"/>
              <w:jc w:val="center"/>
              <w:rPr>
                <w:rFonts w:ascii="GHEA Grapalat" w:hAnsi="GHEA Grapalat"/>
              </w:rPr>
            </w:pPr>
            <w:r>
              <w:rPr>
                <w:rFonts w:ascii="GHEA Grapalat" w:hAnsi="GHEA Grapalat"/>
              </w:rPr>
              <w:t>10 026 060</w:t>
            </w:r>
          </w:p>
        </w:tc>
        <w:tc>
          <w:tcPr>
            <w:tcW w:w="6600" w:type="dxa"/>
            <w:vAlign w:val="center"/>
          </w:tcPr>
          <w:p w:rsidR="00506855" w:rsidRPr="00186C75" w:rsidRDefault="00506855" w:rsidP="00506855">
            <w:pPr>
              <w:pStyle w:val="BodyTextIndent2"/>
              <w:spacing w:line="240" w:lineRule="auto"/>
              <w:ind w:firstLine="0"/>
              <w:rPr>
                <w:rFonts w:ascii="GHEA Grapalat" w:eastAsia="Calibri" w:hAnsi="GHEA Grapalat" w:cs="Sylfaen"/>
                <w:i/>
                <w:sz w:val="24"/>
                <w:szCs w:val="24"/>
                <w:lang w:val="hy-AM"/>
              </w:rPr>
            </w:pPr>
            <w:r w:rsidRPr="00EA3176">
              <w:rPr>
                <w:rFonts w:ascii="GHEA Grapalat" w:eastAsia="Calibri" w:hAnsi="GHEA Grapalat" w:cs="Sylfaen"/>
                <w:i/>
                <w:sz w:val="24"/>
                <w:szCs w:val="24"/>
                <w:lang w:val="hy-AM"/>
              </w:rPr>
              <w:t>Службы технического надзора за дорожными работами общины Гарни</w:t>
            </w:r>
          </w:p>
        </w:tc>
      </w:tr>
      <w:tr w:rsidR="00506855" w:rsidRPr="009044F1" w:rsidTr="00970424">
        <w:trPr>
          <w:jc w:val="center"/>
        </w:trPr>
        <w:tc>
          <w:tcPr>
            <w:tcW w:w="1216" w:type="dxa"/>
            <w:vAlign w:val="center"/>
          </w:tcPr>
          <w:p w:rsidR="00506855" w:rsidRDefault="00506855" w:rsidP="00506855">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418" w:type="dxa"/>
            <w:vAlign w:val="center"/>
          </w:tcPr>
          <w:p w:rsidR="00506855" w:rsidRPr="00064ADD" w:rsidRDefault="00506855" w:rsidP="00506855">
            <w:pPr>
              <w:pStyle w:val="BodyTextIndent2"/>
              <w:spacing w:line="240" w:lineRule="auto"/>
              <w:ind w:firstLine="0"/>
              <w:jc w:val="center"/>
              <w:rPr>
                <w:rFonts w:ascii="GHEA Grapalat" w:hAnsi="GHEA Grapalat"/>
              </w:rPr>
            </w:pPr>
            <w:r>
              <w:rPr>
                <w:rFonts w:ascii="GHEA Grapalat" w:hAnsi="GHEA Grapalat"/>
              </w:rPr>
              <w:t>1 442 400</w:t>
            </w:r>
          </w:p>
        </w:tc>
        <w:tc>
          <w:tcPr>
            <w:tcW w:w="6600" w:type="dxa"/>
            <w:vAlign w:val="center"/>
          </w:tcPr>
          <w:p w:rsidR="00506855" w:rsidRPr="00186C75" w:rsidRDefault="00506855" w:rsidP="00506855">
            <w:pPr>
              <w:pStyle w:val="BodyTextIndent2"/>
              <w:spacing w:line="240" w:lineRule="auto"/>
              <w:ind w:firstLine="0"/>
              <w:rPr>
                <w:rFonts w:ascii="GHEA Grapalat" w:eastAsia="Calibri" w:hAnsi="GHEA Grapalat" w:cs="Sylfaen"/>
                <w:i/>
                <w:sz w:val="24"/>
                <w:szCs w:val="24"/>
                <w:lang w:val="hy-AM"/>
              </w:rPr>
            </w:pPr>
            <w:r w:rsidRPr="00EA3176">
              <w:rPr>
                <w:rFonts w:ascii="GHEA Grapalat" w:eastAsia="Calibri" w:hAnsi="GHEA Grapalat" w:cs="Sylfaen"/>
                <w:i/>
                <w:sz w:val="24"/>
                <w:szCs w:val="24"/>
                <w:lang w:val="hy-AM"/>
              </w:rPr>
              <w:t>Службы технического надзора за дорожными работами общины Гарни</w:t>
            </w:r>
          </w:p>
        </w:tc>
      </w:tr>
      <w:tr w:rsidR="00506855" w:rsidRPr="009044F1" w:rsidTr="008C7A64">
        <w:trPr>
          <w:jc w:val="center"/>
        </w:trPr>
        <w:tc>
          <w:tcPr>
            <w:tcW w:w="1216" w:type="dxa"/>
            <w:vAlign w:val="center"/>
          </w:tcPr>
          <w:p w:rsidR="00506855" w:rsidRDefault="00506855" w:rsidP="00506855">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1418" w:type="dxa"/>
            <w:vAlign w:val="center"/>
          </w:tcPr>
          <w:p w:rsidR="00506855" w:rsidRDefault="00506855" w:rsidP="00506855">
            <w:pPr>
              <w:jc w:val="center"/>
              <w:rPr>
                <w:rFonts w:ascii="Calibri" w:hAnsi="Calibri" w:cs="Calibri"/>
                <w:color w:val="000000"/>
                <w:sz w:val="22"/>
                <w:szCs w:val="22"/>
              </w:rPr>
            </w:pPr>
            <w:r>
              <w:rPr>
                <w:rFonts w:ascii="Calibri" w:hAnsi="Calibri" w:cs="Calibri"/>
                <w:color w:val="000000"/>
                <w:sz w:val="22"/>
                <w:szCs w:val="22"/>
              </w:rPr>
              <w:t>1</w:t>
            </w:r>
            <w:r>
              <w:rPr>
                <w:rFonts w:ascii="Arial" w:hAnsi="Arial" w:cs="Calibri"/>
                <w:color w:val="000000"/>
                <w:sz w:val="22"/>
                <w:szCs w:val="22"/>
                <w:lang w:val="hy-AM"/>
              </w:rPr>
              <w:t xml:space="preserve"> </w:t>
            </w:r>
            <w:r>
              <w:rPr>
                <w:rFonts w:ascii="Calibri" w:hAnsi="Calibri" w:cs="Calibri"/>
                <w:color w:val="000000"/>
                <w:sz w:val="22"/>
                <w:szCs w:val="22"/>
              </w:rPr>
              <w:t>110</w:t>
            </w:r>
            <w:r>
              <w:rPr>
                <w:rFonts w:ascii="Arial" w:hAnsi="Arial" w:cs="Calibri"/>
                <w:color w:val="000000"/>
                <w:sz w:val="22"/>
                <w:szCs w:val="22"/>
                <w:lang w:val="hy-AM"/>
              </w:rPr>
              <w:t xml:space="preserve"> </w:t>
            </w:r>
            <w:r>
              <w:rPr>
                <w:rFonts w:ascii="Calibri" w:hAnsi="Calibri" w:cs="Calibri"/>
                <w:color w:val="000000"/>
                <w:sz w:val="22"/>
                <w:szCs w:val="22"/>
              </w:rPr>
              <w:t>012</w:t>
            </w:r>
          </w:p>
          <w:p w:rsidR="00506855" w:rsidRPr="004C5B71" w:rsidRDefault="00506855" w:rsidP="00506855">
            <w:pPr>
              <w:pStyle w:val="BodyTextIndent2"/>
              <w:spacing w:line="240" w:lineRule="auto"/>
              <w:ind w:firstLine="0"/>
              <w:jc w:val="center"/>
              <w:rPr>
                <w:rFonts w:ascii="GHEA Grapalat" w:hAnsi="GHEA Grapalat"/>
                <w:highlight w:val="yellow"/>
              </w:rPr>
            </w:pPr>
          </w:p>
        </w:tc>
        <w:tc>
          <w:tcPr>
            <w:tcW w:w="6600" w:type="dxa"/>
          </w:tcPr>
          <w:p w:rsidR="00506855" w:rsidRPr="004C5B71" w:rsidRDefault="00506855" w:rsidP="00506855">
            <w:pPr>
              <w:pStyle w:val="BodyTextIndent2"/>
              <w:spacing w:line="240" w:lineRule="auto"/>
              <w:ind w:firstLine="0"/>
              <w:rPr>
                <w:rFonts w:ascii="GHEA Grapalat" w:hAnsi="GHEA Grapalat"/>
                <w:highlight w:val="yellow"/>
              </w:rPr>
            </w:pPr>
            <w:r w:rsidRPr="00EA3176">
              <w:rPr>
                <w:rFonts w:ascii="GHEA Grapalat" w:hAnsi="GHEA Grapalat" w:cs="Arial"/>
                <w:sz w:val="24"/>
                <w:szCs w:val="24"/>
                <w:lang w:val="af-ZA"/>
              </w:rPr>
              <w:t>Службы технического надзора за строительством газопровода общины Гарни</w:t>
            </w:r>
          </w:p>
        </w:tc>
      </w:tr>
    </w:tbl>
    <w:bookmarkEnd w:id="0"/>
    <w:p w:rsidR="00096865" w:rsidRPr="00EA3176" w:rsidRDefault="00816505" w:rsidP="00EA3176">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AD74E5" w:rsidRDefault="004004A3" w:rsidP="00AD74E5">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9F718C" w:rsidRPr="009F718C" w:rsidRDefault="009F718C" w:rsidP="009F718C">
      <w:pPr>
        <w:shd w:val="clear" w:color="auto" w:fill="FFFFFF"/>
        <w:ind w:firstLine="375"/>
        <w:jc w:val="both"/>
        <w:rPr>
          <w:rFonts w:ascii="GHEA Grapalat" w:hAnsi="GHEA Grapalat"/>
          <w:b/>
          <w:sz w:val="20"/>
          <w:szCs w:val="20"/>
          <w:lang w:val="af-ZA" w:eastAsia="en-US" w:bidi="ar-SA"/>
        </w:rPr>
      </w:pPr>
      <w:r w:rsidRPr="009F718C">
        <w:rPr>
          <w:rFonts w:ascii="GHEA Grapalat" w:hAnsi="GHEA Grapalat"/>
          <w:b/>
          <w:sz w:val="20"/>
          <w:szCs w:val="20"/>
          <w:lang w:val="hy-AM" w:eastAsia="en-US" w:bidi="ar-SA"/>
        </w:rPr>
        <w:t xml:space="preserve">2.7- </w:t>
      </w:r>
      <w:r w:rsidRPr="009F718C">
        <w:rPr>
          <w:rFonts w:ascii="GHEA Grapalat" w:hAnsi="GHEA Grapalat"/>
          <w:b/>
          <w:sz w:val="20"/>
          <w:szCs w:val="20"/>
          <w:lang w:val="af-ZA" w:eastAsia="en-US" w:bidi="ar-SA"/>
        </w:rPr>
        <w:t xml:space="preserve">дюймовый </w:t>
      </w:r>
      <w:r w:rsidRPr="009F718C">
        <w:rPr>
          <w:rFonts w:ascii="GHEA Grapalat" w:hAnsi="GHEA Grapalat"/>
          <w:b/>
          <w:sz w:val="20"/>
          <w:szCs w:val="20"/>
          <w:lang w:val="hy-AM" w:eastAsia="en-US" w:bidi="ar-SA"/>
        </w:rPr>
        <w:t>профессиональный</w:t>
      </w:r>
      <w:r w:rsidRPr="009F718C">
        <w:rPr>
          <w:rFonts w:ascii="GHEA Grapalat" w:hAnsi="GHEA Grapalat"/>
          <w:b/>
          <w:sz w:val="20"/>
          <w:szCs w:val="20"/>
          <w:lang w:val="af-ZA" w:eastAsia="en-US" w:bidi="ar-SA"/>
        </w:rPr>
        <w:t xml:space="preserve"> критерий </w:t>
      </w:r>
      <w:r w:rsidRPr="009F718C">
        <w:rPr>
          <w:rFonts w:ascii="GHEA Grapalat" w:hAnsi="GHEA Grapalat"/>
          <w:b/>
          <w:sz w:val="20"/>
          <w:szCs w:val="20"/>
          <w:lang w:val="hy-AM" w:eastAsia="en-US" w:bidi="ar-SA"/>
        </w:rPr>
        <w:t>опыта</w:t>
      </w:r>
      <w:r w:rsidRPr="009F718C">
        <w:rPr>
          <w:rFonts w:ascii="Cambria Math" w:hAnsi="Cambria Math" w:cs="Cambria Math"/>
          <w:b/>
          <w:sz w:val="20"/>
          <w:szCs w:val="20"/>
          <w:lang w:val="hy-AM" w:eastAsia="en-US" w:bidi="ar-SA"/>
        </w:rPr>
        <w:t>​</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частично</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приглашения</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требования</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в лучшем случае</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соответствие</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участвовать</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квалификация</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оценил</w:t>
      </w:r>
      <w:r w:rsidRPr="009F718C">
        <w:rPr>
          <w:rFonts w:ascii="GHEA Grapalat" w:hAnsi="GHEA Grapalat"/>
          <w:b/>
          <w:sz w:val="20"/>
          <w:szCs w:val="20"/>
          <w:lang w:val="af-ZA" w:eastAsia="en-US" w:bidi="ar-SA"/>
        </w:rPr>
        <w:t xml:space="preserve"> " </w:t>
      </w:r>
      <w:r w:rsidRPr="009F718C">
        <w:rPr>
          <w:rFonts w:ascii="GHEA Grapalat" w:hAnsi="GHEA Grapalat"/>
          <w:b/>
          <w:sz w:val="20"/>
          <w:szCs w:val="20"/>
          <w:lang w:val="hy-AM" w:eastAsia="en-US" w:bidi="ar-SA"/>
        </w:rPr>
        <w:t xml:space="preserve">35 </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 xml:space="preserve">баллов </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лучший</w:t>
      </w:r>
      <w:r w:rsidRPr="009F718C">
        <w:rPr>
          <w:rFonts w:ascii="Cambria Math" w:hAnsi="Cambria Math" w:cs="Cambria Math"/>
          <w:b/>
          <w:sz w:val="20"/>
          <w:szCs w:val="20"/>
          <w:lang w:val="hy-AM" w:eastAsia="en-US" w:bidi="ar-SA"/>
        </w:rPr>
        <w:t>​</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предложить Лучшее</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предложение</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в сравнении</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оценил</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являются</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отдых</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все</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участники</w:t>
      </w:r>
      <w:r w:rsidRPr="009F718C">
        <w:rPr>
          <w:rFonts w:ascii="GHEA Grapalat" w:hAnsi="GHEA Grapalat"/>
          <w:b/>
          <w:sz w:val="20"/>
          <w:szCs w:val="20"/>
          <w:lang w:val="af-ZA" w:eastAsia="en-US" w:bidi="ar-SA"/>
        </w:rPr>
        <w:t xml:space="preserve"> </w:t>
      </w:r>
      <w:r w:rsidRPr="009F718C">
        <w:rPr>
          <w:rFonts w:ascii="GHEA Grapalat" w:hAnsi="GHEA Grapalat"/>
          <w:b/>
          <w:sz w:val="20"/>
          <w:szCs w:val="20"/>
          <w:lang w:val="hy-AM" w:eastAsia="en-US" w:bidi="ar-SA"/>
        </w:rPr>
        <w:t xml:space="preserve">квалификация </w:t>
      </w:r>
      <w:r w:rsidRPr="009F718C">
        <w:rPr>
          <w:rFonts w:ascii="GHEA Grapalat" w:hAnsi="GHEA Grapalat"/>
          <w:b/>
          <w:sz w:val="20"/>
          <w:szCs w:val="20"/>
          <w:lang w:val="af-ZA" w:eastAsia="en-US" w:bidi="ar-SA"/>
        </w:rPr>
        <w:t>,</w:t>
      </w:r>
    </w:p>
    <w:p w:rsidR="009F718C" w:rsidRPr="009F718C" w:rsidRDefault="009F718C" w:rsidP="009F718C">
      <w:pPr>
        <w:ind w:firstLine="708"/>
        <w:jc w:val="both"/>
        <w:rPr>
          <w:rFonts w:ascii="GHEA Grapalat" w:hAnsi="GHEA Grapalat" w:cs="Sylfaen"/>
          <w:b/>
          <w:sz w:val="20"/>
          <w:szCs w:val="20"/>
          <w:lang w:val="hy-AM" w:eastAsia="en-US" w:bidi="ar-SA"/>
        </w:rPr>
      </w:pPr>
      <w:r w:rsidRPr="009F718C">
        <w:rPr>
          <w:rFonts w:ascii="GHEA Grapalat" w:hAnsi="GHEA Grapalat"/>
          <w:b/>
          <w:color w:val="000000"/>
          <w:sz w:val="20"/>
          <w:szCs w:val="20"/>
          <w:lang w:val="af-ZA" w:eastAsia="en-US" w:bidi="ar-SA"/>
        </w:rPr>
        <w:t xml:space="preserve">1. Критерий « </w:t>
      </w:r>
      <w:r w:rsidRPr="009F718C">
        <w:rPr>
          <w:rFonts w:ascii="GHEA Grapalat" w:hAnsi="GHEA Grapalat" w:cs="Sylfaen"/>
          <w:b/>
          <w:sz w:val="20"/>
          <w:szCs w:val="20"/>
          <w:lang w:val="hy-AM" w:eastAsia="en-US" w:bidi="ar-SA"/>
        </w:rPr>
        <w:t>Профессиональный опыт» оценивается в следующем порядке:</w:t>
      </w:r>
    </w:p>
    <w:p w:rsidR="009F718C" w:rsidRPr="009F718C" w:rsidRDefault="009F718C" w:rsidP="009F718C">
      <w:pPr>
        <w:ind w:firstLine="567"/>
        <w:jc w:val="both"/>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 xml:space="preserve">а. участник должен надлежащим образом реализовать хотя бы один такой контракт в течение года подачи заявки и трех лет, предшествующих ему . По смыслу данного порядка </w:t>
      </w:r>
      <w:r w:rsidRPr="009F718C">
        <w:rPr>
          <w:rFonts w:ascii="GHEA Grapalat" w:hAnsi="GHEA Grapalat" w:cs="Sylfaen"/>
          <w:b/>
          <w:sz w:val="20"/>
          <w:szCs w:val="20"/>
          <w:lang w:val="hy-AM" w:eastAsia="en-US" w:bidi="ar-SA"/>
        </w:rPr>
        <w:lastRenderedPageBreak/>
        <w:t>оказание услуг по техническому контролю качества строительных работ считается аналогичным.</w:t>
      </w:r>
    </w:p>
    <w:p w:rsidR="009F718C" w:rsidRPr="009F718C" w:rsidRDefault="009F718C" w:rsidP="009F718C">
      <w:pPr>
        <w:ind w:firstLine="567"/>
        <w:jc w:val="both"/>
        <w:rPr>
          <w:rFonts w:ascii="GHEA Grapalat" w:hAnsi="GHEA Grapalat" w:cs="Sylfaen"/>
          <w:b/>
          <w:sz w:val="20"/>
          <w:szCs w:val="20"/>
          <w:lang w:val="hy-AM" w:eastAsia="en-US" w:bidi="ar-SA"/>
        </w:rPr>
      </w:pP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В прошлом</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сделанный</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подрядчик</w:t>
      </w:r>
      <w:r w:rsidRPr="009F718C">
        <w:rPr>
          <w:rFonts w:ascii="Cambria Math" w:hAnsi="Cambria Math" w:cs="Cambria Math"/>
          <w:b/>
          <w:sz w:val="20"/>
          <w:szCs w:val="20"/>
          <w:lang w:val="hy-AM" w:eastAsia="en-US" w:bidi="ar-SA"/>
        </w:rPr>
        <w:t>​​</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 xml:space="preserve">контракты </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оцениваются</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 xml:space="preserve">есть </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или</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оценил</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 xml:space="preserve">являются </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 xml:space="preserve">достаточными , если </w:t>
      </w:r>
      <w:r w:rsidRPr="009F718C">
        <w:rPr>
          <w:rFonts w:ascii="GHEA Grapalat" w:hAnsi="GHEA Grapalat"/>
          <w:b/>
          <w:sz w:val="20"/>
          <w:szCs w:val="20"/>
          <w:lang w:val="hy-AM" w:eastAsia="en-US" w:bidi="ar-SA"/>
        </w:rPr>
        <w:t xml:space="preserve">: </w:t>
      </w:r>
      <w:r w:rsidRPr="009F718C">
        <w:rPr>
          <w:rFonts w:ascii="GHEA Grapalat" w:hAnsi="GHEA Grapalat" w:cs="Sylfaen"/>
          <w:b/>
          <w:sz w:val="20"/>
          <w:szCs w:val="20"/>
          <w:lang w:val="hy-AM" w:eastAsia="en-US" w:bidi="ar-SA"/>
        </w:rPr>
        <w:t xml:space="preserve">объем работ (или общий объем), предоставленных в рамках нее (них), в денежном выражении не менее </w:t>
      </w:r>
      <w:r w:rsidRPr="009F718C">
        <w:rPr>
          <w:rFonts w:ascii="GHEA Grapalat" w:hAnsi="GHEA Grapalat" w:cs="Sylfaen"/>
          <w:b/>
          <w:sz w:val="20"/>
          <w:szCs w:val="20"/>
          <w:lang w:val="hy-AM" w:eastAsia="en-US" w:bidi="ar-SA"/>
        </w:rPr>
        <w:softHyphen/>
        <w:t>ценового предложения, поданного участником в рамках настоящей процедуры. При этом объем работ, выполняемых в рамках хотя бы одного договора, не должен составлять менее пятидесяти процентов ценового предложения, поданного участником в рамках настоящей процедуры.</w:t>
      </w:r>
    </w:p>
    <w:p w:rsidR="009F718C" w:rsidRPr="009F718C" w:rsidRDefault="009F718C" w:rsidP="009F718C">
      <w:pPr>
        <w:spacing w:line="276" w:lineRule="auto"/>
        <w:ind w:firstLine="426"/>
        <w:jc w:val="both"/>
        <w:rPr>
          <w:rFonts w:ascii="GHEA Grapalat" w:hAnsi="GHEA Grapalat" w:cs="Sylfaen"/>
          <w:b/>
          <w:sz w:val="20"/>
          <w:szCs w:val="20"/>
          <w:lang w:val="hy-AM" w:eastAsia="en-US" w:bidi="ar-SA"/>
        </w:rPr>
      </w:pPr>
      <w:r w:rsidRPr="009F718C">
        <w:rPr>
          <w:rFonts w:ascii="GHEA Grapalat" w:hAnsi="GHEA Grapalat" w:cs="Arial Armenian"/>
          <w:b/>
          <w:sz w:val="20"/>
          <w:szCs w:val="20"/>
          <w:lang w:val="hy-AM" w:eastAsia="en-US" w:bidi="ar-SA"/>
        </w:rPr>
        <w:t xml:space="preserve">б. Участник обосновал свое соблюдение требований, предусмотренных </w:t>
      </w:r>
      <w:r w:rsidRPr="009F718C">
        <w:rPr>
          <w:rFonts w:ascii="GHEA Grapalat" w:hAnsi="GHEA Grapalat" w:cs="Sylfaen"/>
          <w:b/>
          <w:sz w:val="20"/>
          <w:szCs w:val="20"/>
          <w:lang w:val="hy-AM" w:eastAsia="en-US" w:bidi="ar-SA"/>
        </w:rPr>
        <w:t xml:space="preserve">пунктом </w:t>
      </w:r>
      <w:r w:rsidRPr="009F718C">
        <w:rPr>
          <w:rFonts w:ascii="GHEA Grapalat" w:hAnsi="GHEA Grapalat"/>
          <w:b/>
          <w:sz w:val="20"/>
          <w:szCs w:val="20"/>
          <w:lang w:val="hy-AM" w:eastAsia="en-US" w:bidi="ar-SA"/>
        </w:rPr>
        <w:t xml:space="preserve">а) настоящего подраздела. </w:t>
      </w:r>
      <w:r w:rsidRPr="009F718C">
        <w:rPr>
          <w:rFonts w:ascii="GHEA Grapalat" w:hAnsi="GHEA Grapalat" w:cs="Sylfaen"/>
          <w:b/>
          <w:sz w:val="20"/>
          <w:szCs w:val="20"/>
          <w:lang w:val="hy-AM" w:eastAsia="en-US" w:bidi="ar-SA"/>
        </w:rPr>
        <w:t>вместе с заявкой представляет копии ранее заключенного(ых) договора(ов), а для оценки надлежащего исполнения этого(ых) договора(ов) - копию акта, удостоверяющего исполнение договора(ов) в установленный срок (протокол сдачи-приемки). и т.п.), утвержденные сторонами данного договора, либо письменное заверение стороны, принимающей исполнение данного договора.</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9F718C" w:rsidRPr="009F718C" w:rsidTr="008C7A64">
        <w:tc>
          <w:tcPr>
            <w:tcW w:w="10350" w:type="dxa"/>
            <w:gridSpan w:val="5"/>
            <w:tcBorders>
              <w:top w:val="single" w:sz="4" w:space="0" w:color="auto"/>
              <w:left w:val="single" w:sz="4" w:space="0" w:color="auto"/>
              <w:bottom w:val="single" w:sz="4" w:space="0" w:color="auto"/>
              <w:right w:val="single" w:sz="4" w:space="0" w:color="auto"/>
            </w:tcBorders>
            <w:vAlign w:val="center"/>
          </w:tcPr>
          <w:p w:rsidR="009F718C" w:rsidRPr="009F718C" w:rsidRDefault="009F718C" w:rsidP="009F718C">
            <w:pPr>
              <w:jc w:val="center"/>
              <w:rPr>
                <w:rFonts w:ascii="Sylfaen" w:hAnsi="Sylfaen" w:cs="Arial"/>
                <w:b/>
                <w:sz w:val="20"/>
                <w:szCs w:val="20"/>
                <w:lang w:val="hy-AM" w:eastAsia="en-US" w:bidi="ar-SA"/>
              </w:rPr>
            </w:pPr>
            <w:r w:rsidRPr="009F718C">
              <w:rPr>
                <w:rFonts w:ascii="Sylfaen" w:hAnsi="Sylfaen" w:cs="Arial"/>
                <w:b/>
                <w:sz w:val="22"/>
                <w:lang w:val="hy-AM" w:eastAsia="en-US" w:bidi="ar-SA"/>
              </w:rPr>
              <w:t>Реализовано организацией</w:t>
            </w:r>
            <w:r w:rsidRPr="009F718C">
              <w:rPr>
                <w:rFonts w:ascii="Sylfaen" w:hAnsi="Sylfaen" w:cs="Arial"/>
                <w:b/>
                <w:sz w:val="22"/>
                <w:lang w:val="af-ZA" w:eastAsia="en-US" w:bidi="ar-SA"/>
              </w:rPr>
              <w:t xml:space="preserve"> </w:t>
            </w:r>
            <w:r w:rsidRPr="009F718C">
              <w:rPr>
                <w:rFonts w:ascii="Sylfaen" w:hAnsi="Sylfaen" w:cs="Arial"/>
                <w:b/>
                <w:sz w:val="22"/>
                <w:lang w:val="hy-AM" w:eastAsia="en-US" w:bidi="ar-SA"/>
              </w:rPr>
              <w:t>услуги технического контроля аналогичного качества</w:t>
            </w:r>
          </w:p>
        </w:tc>
      </w:tr>
      <w:tr w:rsidR="009F718C" w:rsidRPr="009F718C" w:rsidTr="008C7A64">
        <w:tblPrEx>
          <w:tblLook w:val="01E0" w:firstRow="1" w:lastRow="1" w:firstColumn="1" w:lastColumn="1" w:noHBand="0" w:noVBand="0"/>
        </w:tblPrEx>
        <w:tc>
          <w:tcPr>
            <w:tcW w:w="10350" w:type="dxa"/>
            <w:gridSpan w:val="5"/>
            <w:vAlign w:val="center"/>
          </w:tcPr>
          <w:p w:rsidR="009F718C" w:rsidRPr="009F718C" w:rsidRDefault="009F718C" w:rsidP="009F718C">
            <w:pPr>
              <w:jc w:val="center"/>
              <w:rPr>
                <w:rFonts w:ascii="Sylfaen" w:hAnsi="Sylfaen" w:cs="Arial"/>
                <w:b/>
                <w:sz w:val="20"/>
                <w:szCs w:val="20"/>
                <w:lang w:val="hy-AM" w:eastAsia="en-US" w:bidi="ar-SA"/>
              </w:rPr>
            </w:pPr>
            <w:r w:rsidRPr="009F718C">
              <w:rPr>
                <w:rFonts w:ascii="Sylfaen" w:hAnsi="Sylfaen" w:cs="Sylfaen"/>
                <w:b/>
                <w:sz w:val="20"/>
                <w:szCs w:val="20"/>
                <w:lang w:val="hy-AM" w:eastAsia="en-US" w:bidi="ar-SA"/>
              </w:rPr>
              <w:t>контрактов</w:t>
            </w:r>
          </w:p>
        </w:tc>
      </w:tr>
      <w:tr w:rsidR="009F718C" w:rsidRPr="009F718C" w:rsidTr="008C7A64">
        <w:tblPrEx>
          <w:tblLook w:val="01E0" w:firstRow="1" w:lastRow="1" w:firstColumn="1" w:lastColumn="1" w:noHBand="0" w:noVBand="0"/>
        </w:tblPrEx>
        <w:tc>
          <w:tcPr>
            <w:tcW w:w="720" w:type="dxa"/>
          </w:tcPr>
          <w:p w:rsidR="009F718C" w:rsidRPr="009F718C" w:rsidRDefault="009F718C" w:rsidP="009F718C">
            <w:pPr>
              <w:jc w:val="center"/>
              <w:rPr>
                <w:rFonts w:ascii="Sylfaen" w:hAnsi="Sylfaen" w:cs="Arial Armenian"/>
                <w:b/>
                <w:sz w:val="20"/>
                <w:szCs w:val="20"/>
                <w:lang w:val="hy-AM" w:eastAsia="en-US" w:bidi="ar-SA"/>
              </w:rPr>
            </w:pPr>
            <w:r w:rsidRPr="009F718C">
              <w:rPr>
                <w:rFonts w:ascii="Sylfaen" w:hAnsi="Sylfaen" w:cs="Arial Armenian"/>
                <w:b/>
                <w:sz w:val="20"/>
                <w:szCs w:val="20"/>
                <w:lang w:val="hy-AM" w:eastAsia="en-US" w:bidi="ar-SA"/>
              </w:rPr>
              <w:t>Ч/ч</w:t>
            </w:r>
          </w:p>
        </w:tc>
        <w:tc>
          <w:tcPr>
            <w:tcW w:w="1350" w:type="dxa"/>
          </w:tcPr>
          <w:p w:rsidR="009F718C" w:rsidRPr="009F718C" w:rsidRDefault="009F718C" w:rsidP="009F718C">
            <w:pPr>
              <w:jc w:val="center"/>
              <w:rPr>
                <w:rFonts w:ascii="Sylfaen" w:hAnsi="Sylfaen" w:cs="Arial Armenian"/>
                <w:b/>
                <w:sz w:val="20"/>
                <w:szCs w:val="20"/>
                <w:lang w:val="ru" w:eastAsia="en-US" w:bidi="ar-SA"/>
              </w:rPr>
            </w:pPr>
            <w:r w:rsidRPr="009F718C">
              <w:rPr>
                <w:rFonts w:ascii="Sylfaen" w:hAnsi="Sylfaen" w:cs="Sylfaen"/>
                <w:b/>
                <w:sz w:val="20"/>
                <w:szCs w:val="20"/>
                <w:lang w:val="hy-AM" w:eastAsia="en-US" w:bidi="ar-SA"/>
              </w:rPr>
              <w:t>Год</w:t>
            </w:r>
          </w:p>
        </w:tc>
        <w:tc>
          <w:tcPr>
            <w:tcW w:w="1350" w:type="dxa"/>
          </w:tcPr>
          <w:p w:rsidR="009F718C" w:rsidRPr="009F718C" w:rsidRDefault="009F718C" w:rsidP="009F718C">
            <w:pPr>
              <w:jc w:val="center"/>
              <w:rPr>
                <w:rFonts w:ascii="Sylfaen" w:hAnsi="Sylfaen" w:cs="Arial Armenian"/>
                <w:b/>
                <w:sz w:val="20"/>
                <w:szCs w:val="20"/>
                <w:lang w:val="ru" w:eastAsia="en-US" w:bidi="ar-SA"/>
              </w:rPr>
            </w:pPr>
            <w:r w:rsidRPr="009F718C">
              <w:rPr>
                <w:rFonts w:ascii="Sylfaen" w:hAnsi="Sylfaen" w:cs="Sylfaen"/>
                <w:b/>
                <w:sz w:val="20"/>
                <w:szCs w:val="20"/>
                <w:lang w:val="hy-AM" w:eastAsia="en-US" w:bidi="ar-SA"/>
              </w:rPr>
              <w:t>сумма денег</w:t>
            </w:r>
          </w:p>
        </w:tc>
        <w:tc>
          <w:tcPr>
            <w:tcW w:w="2700" w:type="dxa"/>
          </w:tcPr>
          <w:p w:rsidR="009F718C" w:rsidRPr="009F718C" w:rsidRDefault="009F718C" w:rsidP="009F718C">
            <w:pPr>
              <w:jc w:val="center"/>
              <w:rPr>
                <w:rFonts w:ascii="Sylfaen" w:hAnsi="Sylfaen" w:cs="Arial"/>
                <w:b/>
                <w:sz w:val="20"/>
                <w:szCs w:val="20"/>
                <w:lang w:val="hy-AM" w:eastAsia="en-US" w:bidi="ar-SA"/>
              </w:rPr>
            </w:pPr>
            <w:r w:rsidRPr="009F718C">
              <w:rPr>
                <w:rFonts w:ascii="Sylfaen" w:hAnsi="Sylfaen" w:cs="Sylfaen"/>
                <w:b/>
                <w:sz w:val="20"/>
                <w:szCs w:val="20"/>
                <w:lang w:val="hy-AM" w:eastAsia="en-US" w:bidi="ar-SA"/>
              </w:rPr>
              <w:t>имя</w:t>
            </w:r>
          </w:p>
        </w:tc>
        <w:tc>
          <w:tcPr>
            <w:tcW w:w="4230" w:type="dxa"/>
            <w:vAlign w:val="center"/>
          </w:tcPr>
          <w:p w:rsidR="009F718C" w:rsidRPr="009F718C" w:rsidRDefault="009F718C" w:rsidP="009F718C">
            <w:pPr>
              <w:jc w:val="center"/>
              <w:rPr>
                <w:rFonts w:ascii="Sylfaen" w:hAnsi="Sylfaen" w:cs="Sylfaen"/>
                <w:b/>
                <w:sz w:val="20"/>
                <w:szCs w:val="20"/>
                <w:lang w:val="hy-AM" w:eastAsia="en-US" w:bidi="ar-SA"/>
              </w:rPr>
            </w:pPr>
            <w:r w:rsidRPr="009F718C">
              <w:rPr>
                <w:rFonts w:ascii="Sylfaen" w:hAnsi="Sylfaen" w:cs="Sylfaen"/>
                <w:b/>
                <w:sz w:val="20"/>
                <w:szCs w:val="20"/>
                <w:lang w:val="hy-AM" w:eastAsia="en-US" w:bidi="ar-SA"/>
              </w:rPr>
              <w:t>Название стороны (заказчика) и контактные данные: телефон, e-mail почта</w:t>
            </w:r>
          </w:p>
        </w:tc>
      </w:tr>
      <w:tr w:rsidR="009F718C" w:rsidRPr="009F718C" w:rsidTr="008C7A64">
        <w:tblPrEx>
          <w:tblLook w:val="01E0" w:firstRow="1" w:lastRow="1" w:firstColumn="1" w:lastColumn="1" w:noHBand="0" w:noVBand="0"/>
        </w:tblPrEx>
        <w:tc>
          <w:tcPr>
            <w:tcW w:w="720" w:type="dxa"/>
            <w:vAlign w:val="center"/>
          </w:tcPr>
          <w:p w:rsidR="009F718C" w:rsidRPr="009F718C" w:rsidRDefault="009F718C" w:rsidP="009F718C">
            <w:pPr>
              <w:rPr>
                <w:rFonts w:ascii="Sylfaen" w:hAnsi="Sylfaen"/>
                <w:b/>
                <w:color w:val="000000"/>
                <w:sz w:val="20"/>
                <w:szCs w:val="20"/>
                <w:lang w:val="hy-AM" w:eastAsia="en-US" w:bidi="ar-SA"/>
              </w:rPr>
            </w:pPr>
          </w:p>
        </w:tc>
        <w:tc>
          <w:tcPr>
            <w:tcW w:w="1350" w:type="dxa"/>
            <w:vAlign w:val="center"/>
          </w:tcPr>
          <w:p w:rsidR="009F718C" w:rsidRPr="009F718C" w:rsidRDefault="009F718C" w:rsidP="009F718C">
            <w:pPr>
              <w:rPr>
                <w:rFonts w:ascii="Sylfaen" w:hAnsi="Sylfaen"/>
                <w:b/>
                <w:color w:val="000000"/>
                <w:sz w:val="20"/>
                <w:szCs w:val="20"/>
                <w:lang w:val="hy-AM" w:eastAsia="en-US" w:bidi="ar-SA"/>
              </w:rPr>
            </w:pPr>
          </w:p>
        </w:tc>
        <w:tc>
          <w:tcPr>
            <w:tcW w:w="1350" w:type="dxa"/>
            <w:vAlign w:val="center"/>
          </w:tcPr>
          <w:p w:rsidR="009F718C" w:rsidRPr="009F718C" w:rsidRDefault="009F718C" w:rsidP="009F718C">
            <w:pPr>
              <w:rPr>
                <w:rFonts w:ascii="Sylfaen" w:hAnsi="Sylfaen"/>
                <w:b/>
                <w:color w:val="000000"/>
                <w:sz w:val="20"/>
                <w:szCs w:val="20"/>
                <w:lang w:val="hy-AM" w:eastAsia="en-US" w:bidi="ar-SA"/>
              </w:rPr>
            </w:pPr>
          </w:p>
        </w:tc>
        <w:tc>
          <w:tcPr>
            <w:tcW w:w="2700" w:type="dxa"/>
            <w:shd w:val="clear" w:color="auto" w:fill="auto"/>
            <w:vAlign w:val="center"/>
          </w:tcPr>
          <w:p w:rsidR="009F718C" w:rsidRPr="009F718C" w:rsidRDefault="009F718C" w:rsidP="009F718C">
            <w:pPr>
              <w:ind w:firstLine="567"/>
              <w:jc w:val="center"/>
              <w:rPr>
                <w:rFonts w:ascii="Sylfaen" w:hAnsi="Sylfaen" w:cs="Arial Armenian"/>
                <w:b/>
                <w:sz w:val="20"/>
                <w:szCs w:val="20"/>
                <w:lang w:val="hy-AM" w:eastAsia="en-US" w:bidi="ar-SA"/>
              </w:rPr>
            </w:pPr>
          </w:p>
        </w:tc>
        <w:tc>
          <w:tcPr>
            <w:tcW w:w="4230" w:type="dxa"/>
            <w:shd w:val="clear" w:color="auto" w:fill="auto"/>
          </w:tcPr>
          <w:p w:rsidR="009F718C" w:rsidRPr="009F718C" w:rsidRDefault="009F718C" w:rsidP="009F718C">
            <w:pPr>
              <w:ind w:firstLine="567"/>
              <w:jc w:val="center"/>
              <w:rPr>
                <w:rFonts w:ascii="Sylfaen" w:hAnsi="Sylfaen" w:cs="Arial Armenian"/>
                <w:b/>
                <w:sz w:val="20"/>
                <w:szCs w:val="20"/>
                <w:lang w:val="hy-AM" w:eastAsia="en-US" w:bidi="ar-SA"/>
              </w:rPr>
            </w:pPr>
          </w:p>
        </w:tc>
      </w:tr>
      <w:tr w:rsidR="009F718C" w:rsidRPr="009F718C" w:rsidTr="008C7A64">
        <w:tblPrEx>
          <w:tblLook w:val="01E0" w:firstRow="1" w:lastRow="1" w:firstColumn="1" w:lastColumn="1" w:noHBand="0" w:noVBand="0"/>
        </w:tblPrEx>
        <w:tc>
          <w:tcPr>
            <w:tcW w:w="720" w:type="dxa"/>
            <w:vAlign w:val="center"/>
          </w:tcPr>
          <w:p w:rsidR="009F718C" w:rsidRPr="009F718C" w:rsidRDefault="009F718C" w:rsidP="009F718C">
            <w:pPr>
              <w:rPr>
                <w:rFonts w:ascii="Sylfaen" w:hAnsi="Sylfaen"/>
                <w:b/>
                <w:color w:val="000000"/>
                <w:sz w:val="20"/>
                <w:szCs w:val="20"/>
                <w:lang w:val="hy-AM" w:eastAsia="en-US" w:bidi="ar-SA"/>
              </w:rPr>
            </w:pPr>
          </w:p>
        </w:tc>
        <w:tc>
          <w:tcPr>
            <w:tcW w:w="1350" w:type="dxa"/>
            <w:vAlign w:val="center"/>
          </w:tcPr>
          <w:p w:rsidR="009F718C" w:rsidRPr="009F718C" w:rsidRDefault="009F718C" w:rsidP="009F718C">
            <w:pPr>
              <w:rPr>
                <w:rFonts w:ascii="Sylfaen" w:hAnsi="Sylfaen"/>
                <w:b/>
                <w:color w:val="000000"/>
                <w:sz w:val="20"/>
                <w:szCs w:val="20"/>
                <w:lang w:val="hy-AM" w:eastAsia="en-US" w:bidi="ar-SA"/>
              </w:rPr>
            </w:pPr>
          </w:p>
        </w:tc>
        <w:tc>
          <w:tcPr>
            <w:tcW w:w="1350" w:type="dxa"/>
            <w:vAlign w:val="center"/>
          </w:tcPr>
          <w:p w:rsidR="009F718C" w:rsidRPr="009F718C" w:rsidRDefault="009F718C" w:rsidP="009F718C">
            <w:pPr>
              <w:rPr>
                <w:rFonts w:ascii="Sylfaen" w:hAnsi="Sylfaen"/>
                <w:b/>
                <w:color w:val="000000"/>
                <w:sz w:val="20"/>
                <w:szCs w:val="20"/>
                <w:lang w:val="hy-AM" w:eastAsia="en-US" w:bidi="ar-SA"/>
              </w:rPr>
            </w:pPr>
          </w:p>
        </w:tc>
        <w:tc>
          <w:tcPr>
            <w:tcW w:w="2700" w:type="dxa"/>
            <w:shd w:val="clear" w:color="auto" w:fill="auto"/>
            <w:vAlign w:val="center"/>
          </w:tcPr>
          <w:p w:rsidR="009F718C" w:rsidRPr="009F718C" w:rsidRDefault="009F718C" w:rsidP="009F718C">
            <w:pPr>
              <w:ind w:firstLine="567"/>
              <w:jc w:val="center"/>
              <w:rPr>
                <w:rFonts w:ascii="Sylfaen" w:hAnsi="Sylfaen" w:cs="Arial Armenian"/>
                <w:b/>
                <w:sz w:val="20"/>
                <w:szCs w:val="20"/>
                <w:lang w:val="hy-AM" w:eastAsia="en-US" w:bidi="ar-SA"/>
              </w:rPr>
            </w:pPr>
          </w:p>
        </w:tc>
        <w:tc>
          <w:tcPr>
            <w:tcW w:w="4230" w:type="dxa"/>
            <w:shd w:val="clear" w:color="auto" w:fill="auto"/>
          </w:tcPr>
          <w:p w:rsidR="009F718C" w:rsidRPr="009F718C" w:rsidRDefault="009F718C" w:rsidP="009F718C">
            <w:pPr>
              <w:ind w:firstLine="567"/>
              <w:jc w:val="center"/>
              <w:rPr>
                <w:rFonts w:ascii="Sylfaen" w:hAnsi="Sylfaen" w:cs="Arial Armenian"/>
                <w:b/>
                <w:sz w:val="20"/>
                <w:szCs w:val="20"/>
                <w:lang w:val="hy-AM" w:eastAsia="en-US" w:bidi="ar-SA"/>
              </w:rPr>
            </w:pPr>
          </w:p>
        </w:tc>
      </w:tr>
    </w:tbl>
    <w:p w:rsidR="009F718C" w:rsidRPr="009F718C" w:rsidRDefault="009F718C" w:rsidP="009F718C">
      <w:pPr>
        <w:spacing w:line="276" w:lineRule="auto"/>
        <w:ind w:firstLine="426"/>
        <w:jc w:val="both"/>
        <w:rPr>
          <w:rFonts w:ascii="GHEA Grapalat" w:hAnsi="GHEA Grapalat" w:cs="Sylfaen"/>
          <w:b/>
          <w:sz w:val="20"/>
          <w:szCs w:val="20"/>
          <w:lang w:val="hy-AM" w:eastAsia="en-US" w:bidi="ar-SA"/>
        </w:rPr>
      </w:pPr>
    </w:p>
    <w:p w:rsidR="009F718C" w:rsidRPr="009F718C" w:rsidRDefault="009F718C" w:rsidP="009F718C">
      <w:pPr>
        <w:shd w:val="clear" w:color="auto" w:fill="FFFFFF"/>
        <w:ind w:left="46" w:hanging="46"/>
        <w:jc w:val="both"/>
        <w:rPr>
          <w:rFonts w:ascii="GHEA Grapalat" w:hAnsi="GHEA Grapalat"/>
          <w:b/>
          <w:color w:val="000000"/>
          <w:sz w:val="20"/>
          <w:szCs w:val="20"/>
          <w:lang w:val="hy-AM" w:eastAsia="en-US" w:bidi="ar-SA"/>
        </w:rPr>
      </w:pPr>
      <w:r w:rsidRPr="009F718C">
        <w:rPr>
          <w:rFonts w:ascii="GHEA Grapalat" w:hAnsi="GHEA Grapalat"/>
          <w:b/>
          <w:sz w:val="20"/>
          <w:szCs w:val="20"/>
          <w:lang w:val="hy-AM" w:eastAsia="en-US" w:bidi="ar-SA"/>
        </w:rPr>
        <w:t>Квалификация участника, наиболее отвечающего требованиям приглашения по критерию «Рабочие ресурсы», оценивается «35» баллами – лучшее предложение. Квалификация всех остальных участников оценивается в сравнении с лучшим предложением .</w:t>
      </w:r>
      <w:r w:rsidRPr="009F718C">
        <w:rPr>
          <w:rFonts w:ascii="GHEA Grapalat" w:hAnsi="GHEA Grapalat"/>
          <w:b/>
          <w:color w:val="000000"/>
          <w:sz w:val="20"/>
          <w:szCs w:val="20"/>
          <w:lang w:val="hy-AM" w:eastAsia="en-US" w:bidi="ar-SA"/>
        </w:rPr>
        <w:t xml:space="preserve">                                      </w:t>
      </w:r>
    </w:p>
    <w:p w:rsidR="009F718C" w:rsidRPr="009F718C" w:rsidRDefault="009F718C" w:rsidP="009F718C">
      <w:pPr>
        <w:shd w:val="clear" w:color="auto" w:fill="FFFFFF"/>
        <w:ind w:left="709"/>
        <w:jc w:val="both"/>
        <w:rPr>
          <w:rFonts w:ascii="GHEA Grapalat" w:hAnsi="GHEA Grapalat"/>
          <w:b/>
          <w:color w:val="000000"/>
          <w:sz w:val="20"/>
          <w:szCs w:val="20"/>
          <w:lang w:val="hy-AM" w:eastAsia="en-US" w:bidi="ar-SA"/>
        </w:rPr>
      </w:pPr>
      <w:r w:rsidRPr="009F718C">
        <w:rPr>
          <w:rFonts w:ascii="GHEA Grapalat" w:hAnsi="GHEA Grapalat"/>
          <w:b/>
          <w:color w:val="000000"/>
          <w:sz w:val="20"/>
          <w:szCs w:val="20"/>
          <w:lang w:val="hy-AM" w:eastAsia="en-US" w:bidi="ar-SA"/>
        </w:rPr>
        <w:t>2. Критерий «Рабочие ресурсы»</w:t>
      </w:r>
      <w:r w:rsidRPr="009F718C">
        <w:rPr>
          <w:rFonts w:ascii="GHEA Grapalat" w:hAnsi="GHEA Grapalat"/>
          <w:b/>
          <w:color w:val="000000"/>
          <w:sz w:val="20"/>
          <w:szCs w:val="20"/>
          <w:lang w:val="af-ZA" w:eastAsia="en-US" w:bidi="ar-SA"/>
        </w:rPr>
        <w:t xml:space="preserve"> </w:t>
      </w:r>
      <w:r w:rsidRPr="009F718C">
        <w:rPr>
          <w:rFonts w:ascii="GHEA Grapalat" w:hAnsi="GHEA Grapalat"/>
          <w:b/>
          <w:color w:val="000000"/>
          <w:sz w:val="20"/>
          <w:szCs w:val="20"/>
          <w:lang w:val="hy-AM" w:eastAsia="en-US" w:bidi="ar-SA"/>
        </w:rPr>
        <w:t>оценил</w:t>
      </w:r>
      <w:r w:rsidRPr="009F718C">
        <w:rPr>
          <w:rFonts w:ascii="GHEA Grapalat" w:hAnsi="GHEA Grapalat"/>
          <w:b/>
          <w:color w:val="000000"/>
          <w:sz w:val="20"/>
          <w:szCs w:val="20"/>
          <w:lang w:val="af-ZA" w:eastAsia="en-US" w:bidi="ar-SA"/>
        </w:rPr>
        <w:t xml:space="preserve"> </w:t>
      </w:r>
      <w:r w:rsidRPr="009F718C">
        <w:rPr>
          <w:rFonts w:ascii="GHEA Grapalat" w:hAnsi="GHEA Grapalat"/>
          <w:b/>
          <w:color w:val="000000"/>
          <w:sz w:val="20"/>
          <w:szCs w:val="20"/>
          <w:lang w:val="hy-AM" w:eastAsia="en-US" w:bidi="ar-SA"/>
        </w:rPr>
        <w:t>является</w:t>
      </w:r>
      <w:r w:rsidRPr="009F718C">
        <w:rPr>
          <w:rFonts w:ascii="GHEA Grapalat" w:hAnsi="GHEA Grapalat"/>
          <w:b/>
          <w:color w:val="000000"/>
          <w:sz w:val="20"/>
          <w:szCs w:val="20"/>
          <w:lang w:val="af-ZA" w:eastAsia="en-US" w:bidi="ar-SA"/>
        </w:rPr>
        <w:t xml:space="preserve"> </w:t>
      </w:r>
      <w:r w:rsidRPr="009F718C">
        <w:rPr>
          <w:rFonts w:ascii="GHEA Grapalat" w:hAnsi="GHEA Grapalat"/>
          <w:b/>
          <w:color w:val="000000"/>
          <w:sz w:val="20"/>
          <w:szCs w:val="20"/>
          <w:lang w:val="hy-AM" w:eastAsia="en-US" w:bidi="ar-SA"/>
        </w:rPr>
        <w:t>следующее:</w:t>
      </w:r>
      <w:r w:rsidRPr="009F718C">
        <w:rPr>
          <w:rFonts w:ascii="GHEA Grapalat" w:hAnsi="GHEA Grapalat"/>
          <w:b/>
          <w:color w:val="000000"/>
          <w:sz w:val="20"/>
          <w:szCs w:val="20"/>
          <w:lang w:val="af-ZA" w:eastAsia="en-US" w:bidi="ar-SA"/>
        </w:rPr>
        <w:t xml:space="preserve"> </w:t>
      </w:r>
      <w:r w:rsidRPr="009F718C">
        <w:rPr>
          <w:rFonts w:ascii="GHEA Grapalat" w:hAnsi="GHEA Grapalat"/>
          <w:b/>
          <w:color w:val="000000"/>
          <w:sz w:val="20"/>
          <w:szCs w:val="20"/>
          <w:lang w:val="hy-AM" w:eastAsia="en-US" w:bidi="ar-SA"/>
        </w:rPr>
        <w:t xml:space="preserve">чтобы </w:t>
      </w:r>
      <w:r w:rsidRPr="009F718C">
        <w:rPr>
          <w:rFonts w:ascii="GHEA Grapalat" w:hAnsi="GHEA Grapalat"/>
          <w:b/>
          <w:color w:val="000000"/>
          <w:sz w:val="20"/>
          <w:szCs w:val="20"/>
          <w:lang w:val="af-ZA" w:eastAsia="en-US" w:bidi="ar-SA"/>
        </w:rPr>
        <w:t>.</w:t>
      </w:r>
    </w:p>
    <w:p w:rsidR="009F718C" w:rsidRPr="009F718C" w:rsidRDefault="009F718C" w:rsidP="009F718C">
      <w:pPr>
        <w:ind w:firstLine="567"/>
        <w:jc w:val="both"/>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 xml:space="preserve">а </w:t>
      </w:r>
      <w:r w:rsidRPr="009F718C">
        <w:rPr>
          <w:rFonts w:ascii="GHEA Grapalat" w:hAnsi="GHEA Grapalat" w:cs="Sylfaen"/>
          <w:b/>
          <w:sz w:val="20"/>
          <w:szCs w:val="20"/>
          <w:lang w:val="af-ZA" w:eastAsia="en-US" w:bidi="ar-SA"/>
        </w:rPr>
        <w:t xml:space="preserve">) </w:t>
      </w:r>
      <w:r w:rsidRPr="009F718C">
        <w:rPr>
          <w:rFonts w:ascii="GHEA Grapalat" w:hAnsi="GHEA Grapalat" w:cs="Sylfaen"/>
          <w:b/>
          <w:sz w:val="20"/>
          <w:szCs w:val="20"/>
          <w:lang w:val="hy-AM" w:eastAsia="en-US" w:bidi="ar-SA"/>
        </w:rPr>
        <w:t>штат должен включать не менее 1 инженерно-технического состава со стажем работы по специальности не менее 2 лет.</w:t>
      </w:r>
    </w:p>
    <w:p w:rsidR="009F718C" w:rsidRPr="009F718C" w:rsidRDefault="009F718C" w:rsidP="009F718C">
      <w:pPr>
        <w:ind w:firstLine="567"/>
        <w:jc w:val="both"/>
        <w:rPr>
          <w:rFonts w:ascii="GHEA Grapalat" w:hAnsi="GHEA Grapalat" w:cs="Arial Armenian"/>
          <w:b/>
          <w:sz w:val="20"/>
          <w:szCs w:val="20"/>
          <w:lang w:val="hy-AM" w:eastAsia="x-none" w:bidi="ar-SA"/>
        </w:rPr>
      </w:pPr>
      <w:r w:rsidRPr="009F718C">
        <w:rPr>
          <w:rFonts w:ascii="GHEA Grapalat" w:hAnsi="GHEA Grapalat" w:cs="Arial Armenian"/>
          <w:b/>
          <w:sz w:val="20"/>
          <w:szCs w:val="20"/>
          <w:lang w:val="hy-AM" w:eastAsia="en-US" w:bidi="ar-SA"/>
        </w:rPr>
        <w:t xml:space="preserve">б </w:t>
      </w:r>
      <w:r w:rsidRPr="009F718C">
        <w:rPr>
          <w:rFonts w:ascii="GHEA Grapalat" w:hAnsi="GHEA Grapalat" w:cs="Arial Armenian"/>
          <w:b/>
          <w:sz w:val="20"/>
          <w:szCs w:val="20"/>
          <w:lang w:val="af-ZA" w:eastAsia="en-US" w:bidi="ar-SA"/>
        </w:rPr>
        <w:t xml:space="preserve">) </w:t>
      </w:r>
      <w:r w:rsidRPr="009F718C">
        <w:rPr>
          <w:rFonts w:ascii="GHEA Grapalat" w:hAnsi="GHEA Grapalat" w:cs="Arial Armenian"/>
          <w:b/>
          <w:sz w:val="20"/>
          <w:szCs w:val="20"/>
          <w:lang w:val="hy-AM" w:bidi="ar-SA"/>
        </w:rPr>
        <w:t xml:space="preserve">в </w:t>
      </w:r>
      <w:r w:rsidRPr="009F718C">
        <w:rPr>
          <w:rFonts w:ascii="GHEA Grapalat" w:hAnsi="GHEA Grapalat" w:cs="Arial Armenian"/>
          <w:b/>
          <w:sz w:val="20"/>
          <w:szCs w:val="20"/>
          <w:lang w:val="hy-AM" w:eastAsia="x-none" w:bidi="ar-SA"/>
        </w:rPr>
        <w:t xml:space="preserve">качестве подтверждающего документа квалификационных критериев участник представляет следующие данные о персонале, предлагаемом для исполнения </w:t>
      </w:r>
      <w:r w:rsidRPr="009F718C">
        <w:rPr>
          <w:rFonts w:ascii="GHEA Grapalat" w:hAnsi="GHEA Grapalat" w:cs="Arial Armenian"/>
          <w:b/>
          <w:sz w:val="20"/>
          <w:szCs w:val="20"/>
          <w:lang w:val="hy-AM" w:eastAsia="en-US" w:bidi="ar-SA"/>
        </w:rPr>
        <w:t xml:space="preserve">договора </w:t>
      </w:r>
      <w:r w:rsidRPr="009F718C">
        <w:rPr>
          <w:rFonts w:ascii="GHEA Grapalat" w:hAnsi="GHEA Grapalat" w:cs="Arial Armenian"/>
          <w:b/>
          <w:sz w:val="20"/>
          <w:szCs w:val="20"/>
          <w:lang w:val="hy-AM" w:eastAsia="x-none" w:bidi="ar-SA"/>
        </w:rPr>
        <w:t>: в виде</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1588"/>
        <w:gridCol w:w="1843"/>
      </w:tblGrid>
      <w:tr w:rsidR="009F718C" w:rsidRPr="009F718C" w:rsidTr="008C7A64">
        <w:tc>
          <w:tcPr>
            <w:tcW w:w="9209" w:type="dxa"/>
            <w:gridSpan w:val="5"/>
          </w:tcPr>
          <w:p w:rsidR="009F718C" w:rsidRPr="009F718C" w:rsidRDefault="009F718C" w:rsidP="009F718C">
            <w:pPr>
              <w:ind w:firstLine="567"/>
              <w:jc w:val="center"/>
              <w:rPr>
                <w:rFonts w:ascii="GHEA Grapalat" w:hAnsi="GHEA Grapalat" w:cs="Arial"/>
                <w:b/>
                <w:sz w:val="20"/>
                <w:szCs w:val="20"/>
                <w:lang w:val="ru" w:eastAsia="en-US" w:bidi="ar-SA"/>
              </w:rPr>
            </w:pPr>
            <w:r w:rsidRPr="009F718C">
              <w:rPr>
                <w:rFonts w:ascii="GHEA Grapalat" w:hAnsi="GHEA Grapalat" w:cs="Sylfaen"/>
                <w:b/>
                <w:sz w:val="20"/>
                <w:szCs w:val="20"/>
                <w:lang w:val="ru" w:eastAsia="en-US" w:bidi="ar-SA"/>
              </w:rPr>
              <w:t>Базовый:</w:t>
            </w:r>
            <w:r w:rsidRPr="009F718C">
              <w:rPr>
                <w:rFonts w:ascii="GHEA Grapalat" w:hAnsi="GHEA Grapalat" w:cs="Arial"/>
                <w:b/>
                <w:sz w:val="20"/>
                <w:szCs w:val="20"/>
                <w:lang w:val="ru" w:eastAsia="en-US" w:bidi="ar-SA"/>
              </w:rPr>
              <w:t xml:space="preserve"> </w:t>
            </w:r>
            <w:r w:rsidRPr="009F718C">
              <w:rPr>
                <w:rFonts w:ascii="GHEA Grapalat" w:hAnsi="GHEA Grapalat" w:cs="Sylfaen"/>
                <w:b/>
                <w:sz w:val="20"/>
                <w:szCs w:val="20"/>
                <w:lang w:val="ru" w:eastAsia="en-US" w:bidi="ar-SA"/>
              </w:rPr>
              <w:t>в штате</w:t>
            </w:r>
            <w:r w:rsidRPr="009F718C">
              <w:rPr>
                <w:rFonts w:ascii="GHEA Grapalat" w:hAnsi="GHEA Grapalat" w:cs="Arial"/>
                <w:b/>
                <w:sz w:val="20"/>
                <w:szCs w:val="20"/>
                <w:lang w:val="ru" w:eastAsia="en-US" w:bidi="ar-SA"/>
              </w:rPr>
              <w:t xml:space="preserve"> </w:t>
            </w:r>
            <w:r w:rsidRPr="009F718C">
              <w:rPr>
                <w:rFonts w:ascii="GHEA Grapalat" w:hAnsi="GHEA Grapalat" w:cs="Sylfaen"/>
                <w:b/>
                <w:sz w:val="20"/>
                <w:szCs w:val="20"/>
                <w:lang w:val="ru" w:eastAsia="en-US" w:bidi="ar-SA"/>
              </w:rPr>
              <w:t>включено</w:t>
            </w:r>
            <w:r w:rsidRPr="009F718C">
              <w:rPr>
                <w:rFonts w:ascii="GHEA Grapalat" w:hAnsi="GHEA Grapalat" w:cs="Arial"/>
                <w:b/>
                <w:sz w:val="20"/>
                <w:szCs w:val="20"/>
                <w:lang w:val="ru" w:eastAsia="en-US" w:bidi="ar-SA"/>
              </w:rPr>
              <w:t xml:space="preserve"> </w:t>
            </w:r>
            <w:r w:rsidRPr="009F718C">
              <w:rPr>
                <w:rFonts w:ascii="GHEA Grapalat" w:hAnsi="GHEA Grapalat" w:cs="Sylfaen"/>
                <w:b/>
                <w:sz w:val="20"/>
                <w:szCs w:val="20"/>
                <w:lang w:val="ru" w:eastAsia="en-US" w:bidi="ar-SA"/>
              </w:rPr>
              <w:t>профессионалы</w:t>
            </w:r>
          </w:p>
        </w:tc>
      </w:tr>
      <w:tr w:rsidR="009F718C" w:rsidRPr="009F718C" w:rsidTr="008C7A64">
        <w:tc>
          <w:tcPr>
            <w:tcW w:w="1668" w:type="dxa"/>
            <w:vMerge w:val="restart"/>
            <w:vAlign w:val="center"/>
          </w:tcPr>
          <w:p w:rsidR="009F718C" w:rsidRPr="009F718C" w:rsidRDefault="009F718C" w:rsidP="009F718C">
            <w:pPr>
              <w:jc w:val="center"/>
              <w:rPr>
                <w:rFonts w:ascii="GHEA Grapalat" w:hAnsi="GHEA Grapalat" w:cs="Arial"/>
                <w:b/>
                <w:sz w:val="20"/>
                <w:szCs w:val="20"/>
                <w:lang w:val="ru" w:eastAsia="en-US" w:bidi="ar-SA"/>
              </w:rPr>
            </w:pPr>
            <w:r w:rsidRPr="009F718C">
              <w:rPr>
                <w:rFonts w:ascii="GHEA Grapalat" w:hAnsi="GHEA Grapalat" w:cs="Sylfaen"/>
                <w:b/>
                <w:sz w:val="20"/>
                <w:szCs w:val="20"/>
                <w:lang w:val="ru" w:eastAsia="en-US" w:bidi="ar-SA"/>
              </w:rPr>
              <w:t xml:space="preserve">имя </w:t>
            </w:r>
            <w:r w:rsidRPr="009F718C">
              <w:rPr>
                <w:rFonts w:ascii="GHEA Grapalat" w:hAnsi="GHEA Grapalat" w:cs="Arial"/>
                <w:b/>
                <w:sz w:val="20"/>
                <w:szCs w:val="20"/>
                <w:lang w:val="ru" w:eastAsia="en-US" w:bidi="ar-SA"/>
              </w:rPr>
              <w:t>Фамилия</w:t>
            </w:r>
            <w:r w:rsidRPr="009F718C">
              <w:rPr>
                <w:rFonts w:ascii="Cambria Math" w:hAnsi="Cambria Math" w:cs="Cambria Math"/>
                <w:b/>
                <w:sz w:val="20"/>
                <w:szCs w:val="20"/>
                <w:lang w:val="ru" w:eastAsia="en-US" w:bidi="ar-SA"/>
              </w:rPr>
              <w:t>​</w:t>
            </w:r>
          </w:p>
        </w:tc>
        <w:tc>
          <w:tcPr>
            <w:tcW w:w="1701" w:type="dxa"/>
            <w:vMerge w:val="restart"/>
            <w:vAlign w:val="center"/>
          </w:tcPr>
          <w:p w:rsidR="009F718C" w:rsidRPr="009F718C" w:rsidRDefault="009F718C" w:rsidP="009F718C">
            <w:pPr>
              <w:jc w:val="center"/>
              <w:rPr>
                <w:rFonts w:ascii="GHEA Grapalat" w:hAnsi="GHEA Grapalat" w:cs="Arial"/>
                <w:b/>
                <w:sz w:val="20"/>
                <w:szCs w:val="20"/>
                <w:lang w:val="ru" w:eastAsia="en-US" w:bidi="ar-SA"/>
              </w:rPr>
            </w:pPr>
            <w:r w:rsidRPr="009F718C">
              <w:rPr>
                <w:rFonts w:ascii="GHEA Grapalat" w:hAnsi="GHEA Grapalat" w:cs="Sylfaen"/>
                <w:b/>
                <w:sz w:val="20"/>
                <w:szCs w:val="20"/>
                <w:lang w:val="ru" w:eastAsia="en-US" w:bidi="ar-SA"/>
              </w:rPr>
              <w:t>квалификация</w:t>
            </w:r>
          </w:p>
        </w:tc>
        <w:tc>
          <w:tcPr>
            <w:tcW w:w="3997" w:type="dxa"/>
            <w:gridSpan w:val="2"/>
          </w:tcPr>
          <w:p w:rsidR="009F718C" w:rsidRPr="009F718C" w:rsidRDefault="009F718C" w:rsidP="009F718C">
            <w:pPr>
              <w:ind w:firstLine="567"/>
              <w:jc w:val="both"/>
              <w:rPr>
                <w:rFonts w:ascii="GHEA Grapalat" w:hAnsi="GHEA Grapalat" w:cs="Arial"/>
                <w:b/>
                <w:sz w:val="20"/>
                <w:szCs w:val="20"/>
                <w:lang w:val="ru" w:eastAsia="en-US" w:bidi="ar-SA"/>
              </w:rPr>
            </w:pPr>
            <w:r w:rsidRPr="009F718C">
              <w:rPr>
                <w:rFonts w:ascii="GHEA Grapalat" w:hAnsi="GHEA Grapalat" w:cs="Sylfaen"/>
                <w:b/>
                <w:sz w:val="20"/>
                <w:szCs w:val="20"/>
                <w:lang w:val="ru" w:eastAsia="en-US" w:bidi="ar-SA"/>
              </w:rPr>
              <w:t>работающий</w:t>
            </w:r>
            <w:r w:rsidRPr="009F718C">
              <w:rPr>
                <w:rFonts w:ascii="GHEA Grapalat" w:hAnsi="GHEA Grapalat" w:cs="Arial"/>
                <w:b/>
                <w:sz w:val="20"/>
                <w:szCs w:val="20"/>
                <w:lang w:val="ru" w:eastAsia="en-US" w:bidi="ar-SA"/>
              </w:rPr>
              <w:t xml:space="preserve"> </w:t>
            </w:r>
            <w:r w:rsidRPr="009F718C">
              <w:rPr>
                <w:rFonts w:ascii="GHEA Grapalat" w:hAnsi="GHEA Grapalat" w:cs="Sylfaen"/>
                <w:b/>
                <w:sz w:val="20"/>
                <w:szCs w:val="20"/>
                <w:lang w:val="ru" w:eastAsia="en-US" w:bidi="ar-SA"/>
              </w:rPr>
              <w:t>опыт</w:t>
            </w:r>
            <w:r w:rsidRPr="009F718C">
              <w:rPr>
                <w:rFonts w:ascii="GHEA Grapalat" w:hAnsi="GHEA Grapalat" w:cs="Arial"/>
                <w:b/>
                <w:sz w:val="20"/>
                <w:szCs w:val="20"/>
                <w:lang w:val="ru" w:eastAsia="en-US" w:bidi="ar-SA"/>
              </w:rPr>
              <w:t xml:space="preserve"> </w:t>
            </w:r>
          </w:p>
        </w:tc>
        <w:tc>
          <w:tcPr>
            <w:tcW w:w="1843" w:type="dxa"/>
            <w:vMerge w:val="restart"/>
          </w:tcPr>
          <w:p w:rsidR="009F718C" w:rsidRPr="009F718C" w:rsidRDefault="009F718C" w:rsidP="009F718C">
            <w:pPr>
              <w:jc w:val="center"/>
              <w:rPr>
                <w:rFonts w:ascii="GHEA Grapalat" w:hAnsi="GHEA Grapalat" w:cs="Arial"/>
                <w:b/>
                <w:sz w:val="20"/>
                <w:szCs w:val="20"/>
                <w:lang w:val="ru" w:eastAsia="en-US" w:bidi="ar-SA"/>
              </w:rPr>
            </w:pPr>
            <w:r w:rsidRPr="009F718C">
              <w:rPr>
                <w:rFonts w:ascii="GHEA Grapalat" w:hAnsi="GHEA Grapalat" w:cs="Sylfaen"/>
                <w:b/>
                <w:sz w:val="20"/>
                <w:szCs w:val="20"/>
                <w:lang w:val="ru" w:eastAsia="en-US" w:bidi="ar-SA"/>
              </w:rPr>
              <w:t>имя работодателя</w:t>
            </w:r>
          </w:p>
        </w:tc>
      </w:tr>
      <w:tr w:rsidR="009F718C" w:rsidRPr="009F718C" w:rsidTr="008C7A64">
        <w:tc>
          <w:tcPr>
            <w:tcW w:w="1668" w:type="dxa"/>
            <w:vMerge/>
          </w:tcPr>
          <w:p w:rsidR="009F718C" w:rsidRPr="009F718C" w:rsidRDefault="009F718C" w:rsidP="009F718C">
            <w:pPr>
              <w:ind w:firstLine="567"/>
              <w:jc w:val="both"/>
              <w:rPr>
                <w:rFonts w:ascii="GHEA Grapalat" w:hAnsi="GHEA Grapalat" w:cs="Arial Armenian"/>
                <w:b/>
                <w:sz w:val="20"/>
                <w:szCs w:val="20"/>
                <w:lang w:val="ru" w:eastAsia="en-US" w:bidi="ar-SA"/>
              </w:rPr>
            </w:pPr>
          </w:p>
        </w:tc>
        <w:tc>
          <w:tcPr>
            <w:tcW w:w="1701" w:type="dxa"/>
            <w:vMerge/>
          </w:tcPr>
          <w:p w:rsidR="009F718C" w:rsidRPr="009F718C" w:rsidRDefault="009F718C" w:rsidP="009F718C">
            <w:pPr>
              <w:ind w:firstLine="567"/>
              <w:jc w:val="both"/>
              <w:rPr>
                <w:rFonts w:ascii="GHEA Grapalat" w:hAnsi="GHEA Grapalat" w:cs="Arial Armenian"/>
                <w:b/>
                <w:sz w:val="20"/>
                <w:szCs w:val="20"/>
                <w:lang w:val="ru" w:eastAsia="en-US" w:bidi="ar-SA"/>
              </w:rPr>
            </w:pPr>
          </w:p>
        </w:tc>
        <w:tc>
          <w:tcPr>
            <w:tcW w:w="2409" w:type="dxa"/>
          </w:tcPr>
          <w:p w:rsidR="009F718C" w:rsidRPr="009F718C" w:rsidRDefault="009F718C" w:rsidP="009F718C">
            <w:pPr>
              <w:jc w:val="center"/>
              <w:rPr>
                <w:rFonts w:ascii="GHEA Grapalat" w:hAnsi="GHEA Grapalat" w:cs="Arial"/>
                <w:b/>
                <w:sz w:val="20"/>
                <w:szCs w:val="20"/>
                <w:lang w:val="ru" w:eastAsia="en-US" w:bidi="ar-SA"/>
              </w:rPr>
            </w:pPr>
            <w:r w:rsidRPr="009F718C">
              <w:rPr>
                <w:rFonts w:ascii="GHEA Grapalat" w:hAnsi="GHEA Grapalat" w:cs="Sylfaen"/>
                <w:b/>
                <w:sz w:val="20"/>
                <w:szCs w:val="20"/>
                <w:lang w:val="ru" w:eastAsia="en-US" w:bidi="ar-SA"/>
              </w:rPr>
              <w:t>период</w:t>
            </w:r>
          </w:p>
        </w:tc>
        <w:tc>
          <w:tcPr>
            <w:tcW w:w="1588" w:type="dxa"/>
            <w:vAlign w:val="center"/>
          </w:tcPr>
          <w:p w:rsidR="009F718C" w:rsidRPr="009F718C" w:rsidRDefault="009F718C" w:rsidP="009F718C">
            <w:pPr>
              <w:jc w:val="center"/>
              <w:rPr>
                <w:rFonts w:ascii="GHEA Grapalat" w:hAnsi="GHEA Grapalat" w:cs="Arial"/>
                <w:b/>
                <w:sz w:val="20"/>
                <w:szCs w:val="20"/>
                <w:lang w:val="ru" w:eastAsia="en-US" w:bidi="ar-SA"/>
              </w:rPr>
            </w:pPr>
            <w:r w:rsidRPr="009F718C">
              <w:rPr>
                <w:rFonts w:ascii="GHEA Grapalat" w:hAnsi="GHEA Grapalat" w:cs="Sylfaen"/>
                <w:b/>
                <w:sz w:val="20"/>
                <w:szCs w:val="20"/>
                <w:lang w:val="ru" w:eastAsia="en-US" w:bidi="ar-SA"/>
              </w:rPr>
              <w:t>активность</w:t>
            </w:r>
            <w:r w:rsidRPr="009F718C">
              <w:rPr>
                <w:rFonts w:ascii="GHEA Grapalat" w:hAnsi="GHEA Grapalat" w:cs="Arial"/>
                <w:b/>
                <w:sz w:val="20"/>
                <w:szCs w:val="20"/>
                <w:lang w:val="ru" w:eastAsia="en-US" w:bidi="ar-SA"/>
              </w:rPr>
              <w:t xml:space="preserve"> </w:t>
            </w:r>
            <w:r w:rsidRPr="009F718C">
              <w:rPr>
                <w:rFonts w:ascii="GHEA Grapalat" w:hAnsi="GHEA Grapalat" w:cs="Sylfaen"/>
                <w:b/>
                <w:sz w:val="20"/>
                <w:szCs w:val="20"/>
                <w:lang w:val="ru" w:eastAsia="en-US" w:bidi="ar-SA"/>
              </w:rPr>
              <w:t>поле</w:t>
            </w:r>
            <w:r w:rsidRPr="009F718C">
              <w:rPr>
                <w:rFonts w:ascii="GHEA Grapalat" w:hAnsi="GHEA Grapalat" w:cs="Arial"/>
                <w:b/>
                <w:sz w:val="20"/>
                <w:szCs w:val="20"/>
                <w:lang w:val="ru" w:eastAsia="en-US" w:bidi="ar-SA"/>
              </w:rPr>
              <w:t xml:space="preserve"> </w:t>
            </w:r>
            <w:r w:rsidRPr="009F718C">
              <w:rPr>
                <w:rFonts w:ascii="GHEA Grapalat" w:hAnsi="GHEA Grapalat" w:cs="Sylfaen"/>
                <w:b/>
                <w:sz w:val="20"/>
                <w:szCs w:val="20"/>
                <w:lang w:val="ru" w:eastAsia="en-US" w:bidi="ar-SA"/>
              </w:rPr>
              <w:t>и:</w:t>
            </w:r>
            <w:r w:rsidRPr="009F718C">
              <w:rPr>
                <w:rFonts w:ascii="GHEA Grapalat" w:hAnsi="GHEA Grapalat" w:cs="Arial"/>
                <w:b/>
                <w:sz w:val="20"/>
                <w:szCs w:val="20"/>
                <w:lang w:val="ru" w:eastAsia="en-US" w:bidi="ar-SA"/>
              </w:rPr>
              <w:t xml:space="preserve"> </w:t>
            </w:r>
            <w:r w:rsidRPr="009F718C">
              <w:rPr>
                <w:rFonts w:ascii="GHEA Grapalat" w:hAnsi="GHEA Grapalat" w:cs="Sylfaen"/>
                <w:b/>
                <w:sz w:val="20"/>
                <w:szCs w:val="20"/>
                <w:lang w:val="ru" w:eastAsia="en-US" w:bidi="ar-SA"/>
              </w:rPr>
              <w:t>сделанный</w:t>
            </w:r>
            <w:r w:rsidRPr="009F718C">
              <w:rPr>
                <w:rFonts w:ascii="GHEA Grapalat" w:hAnsi="GHEA Grapalat" w:cs="Arial"/>
                <w:b/>
                <w:sz w:val="20"/>
                <w:szCs w:val="20"/>
                <w:lang w:val="ru" w:eastAsia="en-US" w:bidi="ar-SA"/>
              </w:rPr>
              <w:t xml:space="preserve"> </w:t>
            </w:r>
            <w:r w:rsidRPr="009F718C">
              <w:rPr>
                <w:rFonts w:ascii="GHEA Grapalat" w:hAnsi="GHEA Grapalat" w:cs="Sylfaen"/>
                <w:b/>
                <w:sz w:val="20"/>
                <w:szCs w:val="20"/>
                <w:lang w:val="ru" w:eastAsia="en-US" w:bidi="ar-SA"/>
              </w:rPr>
              <w:t>работа</w:t>
            </w:r>
          </w:p>
        </w:tc>
        <w:tc>
          <w:tcPr>
            <w:tcW w:w="1843" w:type="dxa"/>
            <w:vMerge/>
          </w:tcPr>
          <w:p w:rsidR="009F718C" w:rsidRPr="009F718C" w:rsidRDefault="009F718C" w:rsidP="009F718C">
            <w:pPr>
              <w:ind w:firstLine="567"/>
              <w:jc w:val="both"/>
              <w:rPr>
                <w:rFonts w:ascii="GHEA Grapalat" w:hAnsi="GHEA Grapalat" w:cs="Arial Armenian"/>
                <w:b/>
                <w:sz w:val="20"/>
                <w:szCs w:val="20"/>
                <w:lang w:val="ru" w:eastAsia="en-US" w:bidi="ar-SA"/>
              </w:rPr>
            </w:pPr>
          </w:p>
        </w:tc>
      </w:tr>
      <w:tr w:rsidR="009F718C" w:rsidRPr="009F718C" w:rsidTr="008C7A64">
        <w:tc>
          <w:tcPr>
            <w:tcW w:w="1668" w:type="dxa"/>
            <w:vAlign w:val="center"/>
          </w:tcPr>
          <w:p w:rsidR="009F718C" w:rsidRPr="009F718C" w:rsidRDefault="009F718C" w:rsidP="009F718C">
            <w:pPr>
              <w:ind w:firstLine="567"/>
              <w:rPr>
                <w:rFonts w:ascii="GHEA Grapalat" w:hAnsi="GHEA Grapalat" w:cs="Arial Armenian"/>
                <w:b/>
                <w:sz w:val="20"/>
                <w:szCs w:val="20"/>
                <w:lang w:val="ru" w:eastAsia="en-US" w:bidi="ar-SA"/>
              </w:rPr>
            </w:pPr>
            <w:r w:rsidRPr="009F718C">
              <w:rPr>
                <w:rFonts w:ascii="GHEA Grapalat" w:hAnsi="GHEA Grapalat" w:cs="Arial Armenian"/>
                <w:b/>
                <w:sz w:val="20"/>
                <w:szCs w:val="20"/>
                <w:lang w:val="ru" w:eastAsia="en-US" w:bidi="ar-SA"/>
              </w:rPr>
              <w:t>1:</w:t>
            </w:r>
          </w:p>
        </w:tc>
        <w:tc>
          <w:tcPr>
            <w:tcW w:w="1701" w:type="dxa"/>
            <w:vAlign w:val="center"/>
          </w:tcPr>
          <w:p w:rsidR="009F718C" w:rsidRPr="009F718C" w:rsidRDefault="009F718C" w:rsidP="009F718C">
            <w:pPr>
              <w:ind w:left="207"/>
              <w:jc w:val="center"/>
              <w:rPr>
                <w:rFonts w:ascii="GHEA Grapalat" w:hAnsi="GHEA Grapalat" w:cs="Arial Armenian"/>
                <w:b/>
                <w:sz w:val="20"/>
                <w:szCs w:val="20"/>
                <w:lang w:val="ru" w:eastAsia="en-US" w:bidi="ar-SA"/>
              </w:rPr>
            </w:pPr>
            <w:r w:rsidRPr="009F718C">
              <w:rPr>
                <w:rFonts w:ascii="GHEA Grapalat" w:hAnsi="GHEA Grapalat" w:cs="Arial Armenian"/>
                <w:b/>
                <w:sz w:val="20"/>
                <w:szCs w:val="20"/>
                <w:lang w:val="ru" w:eastAsia="en-US" w:bidi="ar-SA"/>
              </w:rPr>
              <w:t>2:</w:t>
            </w:r>
          </w:p>
        </w:tc>
        <w:tc>
          <w:tcPr>
            <w:tcW w:w="2409" w:type="dxa"/>
            <w:vAlign w:val="center"/>
          </w:tcPr>
          <w:p w:rsidR="009F718C" w:rsidRPr="009F718C" w:rsidRDefault="009F718C" w:rsidP="009F718C">
            <w:pPr>
              <w:ind w:firstLine="567"/>
              <w:rPr>
                <w:rFonts w:ascii="GHEA Grapalat" w:hAnsi="GHEA Grapalat" w:cs="Arial Armenian"/>
                <w:b/>
                <w:sz w:val="20"/>
                <w:szCs w:val="20"/>
                <w:lang w:val="ru" w:eastAsia="en-US" w:bidi="ar-SA"/>
              </w:rPr>
            </w:pPr>
            <w:r w:rsidRPr="009F718C">
              <w:rPr>
                <w:rFonts w:ascii="GHEA Grapalat" w:hAnsi="GHEA Grapalat" w:cs="Arial Armenian"/>
                <w:b/>
                <w:sz w:val="20"/>
                <w:szCs w:val="20"/>
                <w:lang w:val="ru" w:eastAsia="en-US" w:bidi="ar-SA"/>
              </w:rPr>
              <w:t>3:</w:t>
            </w:r>
          </w:p>
        </w:tc>
        <w:tc>
          <w:tcPr>
            <w:tcW w:w="1588" w:type="dxa"/>
            <w:vAlign w:val="center"/>
          </w:tcPr>
          <w:p w:rsidR="009F718C" w:rsidRPr="009F718C" w:rsidRDefault="009F718C" w:rsidP="009F718C">
            <w:pPr>
              <w:ind w:firstLine="567"/>
              <w:rPr>
                <w:rFonts w:ascii="GHEA Grapalat" w:hAnsi="GHEA Grapalat" w:cs="Arial Armenian"/>
                <w:b/>
                <w:sz w:val="20"/>
                <w:szCs w:val="20"/>
                <w:lang w:val="ru" w:eastAsia="en-US" w:bidi="ar-SA"/>
              </w:rPr>
            </w:pPr>
            <w:r w:rsidRPr="009F718C">
              <w:rPr>
                <w:rFonts w:ascii="GHEA Grapalat" w:hAnsi="GHEA Grapalat" w:cs="Arial Armenian"/>
                <w:b/>
                <w:sz w:val="20"/>
                <w:szCs w:val="20"/>
                <w:lang w:val="ru" w:eastAsia="en-US" w:bidi="ar-SA"/>
              </w:rPr>
              <w:t>4:</w:t>
            </w:r>
          </w:p>
        </w:tc>
        <w:tc>
          <w:tcPr>
            <w:tcW w:w="1843" w:type="dxa"/>
            <w:vAlign w:val="center"/>
          </w:tcPr>
          <w:p w:rsidR="009F718C" w:rsidRPr="009F718C" w:rsidRDefault="009F718C" w:rsidP="009F718C">
            <w:pPr>
              <w:ind w:firstLine="567"/>
              <w:rPr>
                <w:rFonts w:ascii="GHEA Grapalat" w:hAnsi="GHEA Grapalat" w:cs="Arial Armenian"/>
                <w:b/>
                <w:sz w:val="20"/>
                <w:szCs w:val="20"/>
                <w:lang w:val="ru" w:eastAsia="en-US" w:bidi="ar-SA"/>
              </w:rPr>
            </w:pPr>
            <w:r w:rsidRPr="009F718C">
              <w:rPr>
                <w:rFonts w:ascii="GHEA Grapalat" w:hAnsi="GHEA Grapalat" w:cs="Arial Armenian"/>
                <w:b/>
                <w:sz w:val="20"/>
                <w:szCs w:val="20"/>
                <w:lang w:val="ru" w:eastAsia="en-US" w:bidi="ar-SA"/>
              </w:rPr>
              <w:t>5 часов</w:t>
            </w:r>
          </w:p>
        </w:tc>
      </w:tr>
      <w:tr w:rsidR="009F718C" w:rsidRPr="009F718C" w:rsidTr="008C7A64">
        <w:tc>
          <w:tcPr>
            <w:tcW w:w="1668" w:type="dxa"/>
            <w:vAlign w:val="center"/>
          </w:tcPr>
          <w:p w:rsidR="009F718C" w:rsidRPr="009F718C" w:rsidRDefault="009F718C" w:rsidP="009F718C">
            <w:pPr>
              <w:ind w:firstLine="567"/>
              <w:rPr>
                <w:rFonts w:ascii="GHEA Grapalat" w:hAnsi="GHEA Grapalat" w:cs="Arial Armenian"/>
                <w:b/>
                <w:sz w:val="20"/>
                <w:szCs w:val="20"/>
                <w:lang w:val="ru" w:eastAsia="en-US" w:bidi="ar-SA"/>
              </w:rPr>
            </w:pPr>
          </w:p>
        </w:tc>
        <w:tc>
          <w:tcPr>
            <w:tcW w:w="1701" w:type="dxa"/>
            <w:vAlign w:val="center"/>
          </w:tcPr>
          <w:p w:rsidR="009F718C" w:rsidRPr="009F718C" w:rsidRDefault="009F718C" w:rsidP="009F718C">
            <w:pPr>
              <w:jc w:val="center"/>
              <w:rPr>
                <w:rFonts w:ascii="GHEA Grapalat" w:hAnsi="GHEA Grapalat" w:cs="Arial Armenian"/>
                <w:b/>
                <w:sz w:val="20"/>
                <w:szCs w:val="20"/>
                <w:highlight w:val="yellow"/>
                <w:lang w:val="hy-AM" w:eastAsia="en-US" w:bidi="ar-SA"/>
              </w:rPr>
            </w:pPr>
          </w:p>
        </w:tc>
        <w:tc>
          <w:tcPr>
            <w:tcW w:w="2409" w:type="dxa"/>
            <w:vAlign w:val="center"/>
          </w:tcPr>
          <w:p w:rsidR="009F718C" w:rsidRPr="009F718C" w:rsidRDefault="009F718C" w:rsidP="009F718C">
            <w:pPr>
              <w:jc w:val="center"/>
              <w:rPr>
                <w:rFonts w:ascii="GHEA Grapalat" w:hAnsi="GHEA Grapalat" w:cs="Arial Armenian"/>
                <w:b/>
                <w:sz w:val="20"/>
                <w:szCs w:val="20"/>
                <w:highlight w:val="yellow"/>
                <w:lang w:val="hy-AM" w:eastAsia="x-none" w:bidi="ar-SA"/>
              </w:rPr>
            </w:pPr>
          </w:p>
        </w:tc>
        <w:tc>
          <w:tcPr>
            <w:tcW w:w="1588" w:type="dxa"/>
            <w:vAlign w:val="center"/>
          </w:tcPr>
          <w:p w:rsidR="009F718C" w:rsidRPr="009F718C" w:rsidRDefault="009F718C" w:rsidP="009F718C">
            <w:pPr>
              <w:jc w:val="center"/>
              <w:rPr>
                <w:rFonts w:ascii="GHEA Grapalat" w:hAnsi="GHEA Grapalat" w:cs="Arial Armenian"/>
                <w:b/>
                <w:sz w:val="20"/>
                <w:szCs w:val="20"/>
                <w:highlight w:val="yellow"/>
                <w:lang w:val="hy-AM" w:eastAsia="x-none" w:bidi="ar-SA"/>
              </w:rPr>
            </w:pPr>
          </w:p>
        </w:tc>
        <w:tc>
          <w:tcPr>
            <w:tcW w:w="1843" w:type="dxa"/>
          </w:tcPr>
          <w:p w:rsidR="009F718C" w:rsidRPr="009F718C" w:rsidRDefault="009F718C" w:rsidP="009F718C">
            <w:pPr>
              <w:ind w:firstLine="567"/>
              <w:jc w:val="both"/>
              <w:rPr>
                <w:rFonts w:ascii="GHEA Grapalat" w:hAnsi="GHEA Grapalat" w:cs="Arial Armenian"/>
                <w:b/>
                <w:sz w:val="20"/>
                <w:szCs w:val="20"/>
                <w:lang w:val="hy-AM" w:eastAsia="en-US" w:bidi="ar-SA"/>
              </w:rPr>
            </w:pPr>
          </w:p>
        </w:tc>
      </w:tr>
    </w:tbl>
    <w:p w:rsidR="009F718C" w:rsidRPr="009F718C" w:rsidRDefault="009F718C" w:rsidP="009F718C">
      <w:pPr>
        <w:jc w:val="both"/>
        <w:rPr>
          <w:rFonts w:ascii="GHEA Grapalat" w:hAnsi="GHEA Grapalat"/>
          <w:b/>
          <w:sz w:val="20"/>
          <w:szCs w:val="20"/>
          <w:lang w:val="hy-AM" w:eastAsia="en-US" w:bidi="ar-SA"/>
        </w:rPr>
      </w:pPr>
      <w:r w:rsidRPr="009F718C">
        <w:rPr>
          <w:rFonts w:ascii="GHEA Grapalat" w:hAnsi="GHEA Grapalat" w:cs="Sylfaen"/>
          <w:b/>
          <w:sz w:val="20"/>
          <w:szCs w:val="20"/>
          <w:lang w:val="hy-AM" w:eastAsia="en-US" w:bidi="ar-SA"/>
        </w:rPr>
        <w:t>С</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в котором</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работающий</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ресурсов</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доступность</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оправдывать</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Участник </w:t>
      </w:r>
      <w:r w:rsidRPr="009F718C">
        <w:rPr>
          <w:rFonts w:ascii="GHEA Grapalat" w:hAnsi="GHEA Grapalat" w:cs="Arial"/>
          <w:b/>
          <w:sz w:val="20"/>
          <w:szCs w:val="20"/>
          <w:lang w:val="hy-AM" w:eastAsia="en-US" w:bidi="ar-SA"/>
        </w:rPr>
        <w:t>М</w:t>
      </w:r>
      <w:r w:rsidRPr="009F718C">
        <w:rPr>
          <w:rFonts w:ascii="Cambria Math" w:hAnsi="Cambria Math" w:cs="Cambria Math"/>
          <w:b/>
          <w:sz w:val="20"/>
          <w:szCs w:val="20"/>
          <w:lang w:val="hy-AM" w:eastAsia="en-US" w:bidi="ar-SA"/>
        </w:rPr>
        <w:t>​</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Представляет</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является</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номинирован</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в штате</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вовлеченный</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Часть </w:t>
      </w:r>
      <w:r w:rsidRPr="009F718C">
        <w:rPr>
          <w:rFonts w:ascii="GHEA Grapalat" w:hAnsi="GHEA Grapalat" w:cs="Arial"/>
          <w:b/>
          <w:sz w:val="20"/>
          <w:szCs w:val="20"/>
          <w:lang w:val="hy-AM" w:eastAsia="en-US" w:bidi="ar-SA"/>
        </w:rPr>
        <w:softHyphen/>
      </w:r>
      <w:r w:rsidRPr="009F718C">
        <w:rPr>
          <w:rFonts w:ascii="GHEA Grapalat" w:hAnsi="GHEA Grapalat" w:cs="Sylfaen"/>
          <w:b/>
          <w:sz w:val="20"/>
          <w:szCs w:val="20"/>
          <w:lang w:val="hy-AM" w:eastAsia="en-US" w:bidi="ar-SA"/>
        </w:rPr>
        <w:t>истории</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одобренный</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на письме</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соглашение </w:t>
      </w:r>
      <w:r w:rsidRPr="009F718C">
        <w:rPr>
          <w:rFonts w:ascii="GHEA Grapalat" w:hAnsi="GHEA Grapalat" w:cs="Arial"/>
          <w:b/>
          <w:sz w:val="20"/>
          <w:szCs w:val="20"/>
          <w:lang w:val="hy-AM" w:eastAsia="en-US" w:bidi="ar-SA"/>
        </w:rPr>
        <w:t xml:space="preserve">, которое </w:t>
      </w:r>
      <w:r w:rsidRPr="009F718C">
        <w:rPr>
          <w:rFonts w:ascii="GHEA Grapalat" w:hAnsi="GHEA Grapalat" w:cs="Sylfaen"/>
          <w:b/>
          <w:sz w:val="20"/>
          <w:szCs w:val="20"/>
          <w:lang w:val="hy-AM" w:eastAsia="en-US" w:bidi="ar-SA"/>
        </w:rPr>
        <w:t>будет реализовано</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в работах</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последний</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Быть втянутым</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о том, </w:t>
      </w:r>
      <w:r w:rsidRPr="009F718C">
        <w:rPr>
          <w:rFonts w:ascii="GHEA Grapalat" w:hAnsi="GHEA Grapalat" w:cs="Arial"/>
          <w:b/>
          <w:sz w:val="20"/>
          <w:szCs w:val="20"/>
          <w:lang w:val="hy-AM" w:eastAsia="en-US" w:bidi="ar-SA"/>
        </w:rPr>
        <w:t xml:space="preserve">как </w:t>
      </w:r>
      <w:r w:rsidRPr="009F718C">
        <w:rPr>
          <w:rFonts w:ascii="GHEA Grapalat" w:hAnsi="GHEA Grapalat" w:cs="Sylfaen"/>
          <w:b/>
          <w:sz w:val="20"/>
          <w:szCs w:val="20"/>
          <w:lang w:val="hy-AM" w:eastAsia="en-US" w:bidi="ar-SA"/>
        </w:rPr>
        <w:t>также</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специалист</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паспорт</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и:</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квалификация</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сертификатор</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документы </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диплом </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сертификат </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удостоверение</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и:</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и т.п. </w:t>
      </w:r>
      <w:r w:rsidRPr="009F718C">
        <w:rPr>
          <w:rFonts w:ascii="GHEA Grapalat" w:hAnsi="GHEA Grapalat" w:cs="Arial"/>
          <w:b/>
          <w:sz w:val="20"/>
          <w:szCs w:val="20"/>
          <w:lang w:val="hy-AM" w:eastAsia="en-US" w:bidi="ar-SA"/>
        </w:rPr>
        <w:t xml:space="preserve">) </w:t>
      </w:r>
      <w:r w:rsidRPr="009F718C">
        <w:rPr>
          <w:rFonts w:ascii="GHEA Grapalat" w:hAnsi="GHEA Grapalat" w:cs="Sylfaen"/>
          <w:b/>
          <w:sz w:val="20"/>
          <w:szCs w:val="20"/>
          <w:lang w:val="hy-AM" w:eastAsia="en-US" w:bidi="ar-SA"/>
        </w:rPr>
        <w:t xml:space="preserve">копии </w:t>
      </w:r>
      <w:r w:rsidRPr="009F718C">
        <w:rPr>
          <w:rFonts w:ascii="GHEA Grapalat" w:hAnsi="GHEA Grapalat" w:cs="Arial"/>
          <w:b/>
          <w:sz w:val="20"/>
          <w:szCs w:val="20"/>
          <w:lang w:val="hy-AM" w:eastAsia="en-US" w:bidi="ar-SA"/>
        </w:rPr>
        <w:t>.</w:t>
      </w:r>
      <w:r w:rsidRPr="009F718C">
        <w:rPr>
          <w:rFonts w:ascii="GHEA Grapalat" w:hAnsi="GHEA Grapalat"/>
          <w:b/>
          <w:sz w:val="20"/>
          <w:szCs w:val="20"/>
          <w:lang w:val="hy-AM" w:eastAsia="en-US" w:bidi="ar-SA"/>
        </w:rPr>
        <w:t xml:space="preserve"> </w:t>
      </w:r>
    </w:p>
    <w:p w:rsidR="009F718C" w:rsidRPr="009F718C" w:rsidRDefault="009F718C" w:rsidP="009F718C">
      <w:pPr>
        <w:jc w:val="both"/>
        <w:rPr>
          <w:rFonts w:ascii="GHEA Grapalat" w:hAnsi="GHEA Grapalat"/>
          <w:b/>
          <w:sz w:val="20"/>
          <w:szCs w:val="20"/>
          <w:lang w:val="hy-AM" w:eastAsia="en-US" w:bidi="ar-SA"/>
        </w:rPr>
      </w:pPr>
      <w:r w:rsidRPr="009F718C">
        <w:rPr>
          <w:rFonts w:ascii="GHEA Grapalat" w:hAnsi="GHEA Grapalat"/>
          <w:b/>
          <w:sz w:val="20"/>
          <w:szCs w:val="20"/>
          <w:lang w:val="hy-AM" w:eastAsia="en-US" w:bidi="ar-SA"/>
        </w:rPr>
        <w:t>В случае выявления несоответствия требованиям приглашения в представленных участником документах, соответствующих неценовым условиям, комитет приостанавливает заседание на один рабочий день, о чем секретарь комитета информирует об этом участника через систему на в тот же день с предложением исправить несоответствие до окончания срока отстранения.</w:t>
      </w:r>
    </w:p>
    <w:p w:rsidR="009F718C" w:rsidRPr="009F718C" w:rsidRDefault="009F718C" w:rsidP="009F718C">
      <w:pPr>
        <w:jc w:val="both"/>
        <w:rPr>
          <w:rFonts w:ascii="GHEA Grapalat" w:hAnsi="GHEA Grapalat"/>
          <w:b/>
          <w:sz w:val="20"/>
          <w:szCs w:val="20"/>
          <w:lang w:val="hy-AM" w:eastAsia="en-US" w:bidi="ar-SA"/>
        </w:rPr>
      </w:pPr>
      <w:r w:rsidRPr="009F718C">
        <w:rPr>
          <w:rFonts w:ascii="GHEA Grapalat" w:hAnsi="GHEA Grapalat"/>
          <w:b/>
          <w:sz w:val="20"/>
          <w:szCs w:val="20"/>
          <w:lang w:val="hy-AM" w:eastAsia="en-US" w:bidi="ar-SA"/>
        </w:rPr>
        <w:lastRenderedPageBreak/>
        <w:t xml:space="preserve">неточностей неценовые условия участника будут оценены как удовлетворительные, в противном случае неценовые условия будут оценены как нулевые и повлияют на </w:t>
      </w:r>
      <w:r w:rsidRPr="009F718C">
        <w:rPr>
          <w:rFonts w:ascii="GHEA Grapalat" w:hAnsi="GHEA Grapalat" w:cs="Sylfaen"/>
          <w:b/>
          <w:sz w:val="20"/>
          <w:szCs w:val="20"/>
          <w:lang w:val="hy-AM" w:eastAsia="en-US" w:bidi="ar-SA"/>
        </w:rPr>
        <w:t>общий балл участника.</w:t>
      </w:r>
    </w:p>
    <w:p w:rsidR="009F718C" w:rsidRPr="009F718C" w:rsidRDefault="009F718C" w:rsidP="009F718C">
      <w:pPr>
        <w:spacing w:line="276" w:lineRule="auto"/>
        <w:jc w:val="both"/>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Отсутствие неценовых условий в поданной участником заявке является основанием для отклонения заявки.</w:t>
      </w:r>
    </w:p>
    <w:p w:rsidR="009F718C" w:rsidRPr="009F718C" w:rsidRDefault="009F718C" w:rsidP="009F718C">
      <w:pPr>
        <w:ind w:firstLine="567"/>
        <w:jc w:val="both"/>
        <w:rPr>
          <w:rFonts w:ascii="GHEA Grapalat" w:hAnsi="GHEA Grapalat" w:cs="Arial"/>
          <w:b/>
          <w:sz w:val="20"/>
          <w:szCs w:val="20"/>
          <w:lang w:val="hy-AM" w:eastAsia="en-US" w:bidi="ar-SA"/>
        </w:rPr>
      </w:pPr>
    </w:p>
    <w:p w:rsidR="009F718C" w:rsidRPr="009F718C" w:rsidRDefault="009F718C" w:rsidP="009F718C">
      <w:pPr>
        <w:spacing w:line="276" w:lineRule="auto"/>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Критерии оценки заявок.</w:t>
      </w:r>
    </w:p>
    <w:tbl>
      <w:tblPr>
        <w:tblStyle w:val="TableGrid2"/>
        <w:tblW w:w="0" w:type="auto"/>
        <w:tblInd w:w="991" w:type="dxa"/>
        <w:tblLayout w:type="fixed"/>
        <w:tblLook w:val="04A0" w:firstRow="1" w:lastRow="0" w:firstColumn="1" w:lastColumn="0" w:noHBand="0" w:noVBand="1"/>
      </w:tblPr>
      <w:tblGrid>
        <w:gridCol w:w="4815"/>
        <w:gridCol w:w="2977"/>
      </w:tblGrid>
      <w:tr w:rsidR="009F718C" w:rsidRPr="009F718C" w:rsidTr="008C7A64">
        <w:trPr>
          <w:trHeight w:val="424"/>
        </w:trPr>
        <w:tc>
          <w:tcPr>
            <w:tcW w:w="4815" w:type="dxa"/>
            <w:vAlign w:val="center"/>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Критерии оценки</w:t>
            </w:r>
          </w:p>
        </w:tc>
        <w:tc>
          <w:tcPr>
            <w:tcW w:w="2977" w:type="dxa"/>
            <w:vAlign w:val="center"/>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Максимальный балл</w:t>
            </w:r>
          </w:p>
        </w:tc>
      </w:tr>
      <w:tr w:rsidR="009F718C" w:rsidRPr="009F718C" w:rsidTr="008C7A64">
        <w:trPr>
          <w:trHeight w:val="133"/>
        </w:trPr>
        <w:tc>
          <w:tcPr>
            <w:tcW w:w="4815" w:type="dxa"/>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1</w:t>
            </w:r>
          </w:p>
        </w:tc>
        <w:tc>
          <w:tcPr>
            <w:tcW w:w="2977" w:type="dxa"/>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2</w:t>
            </w:r>
          </w:p>
        </w:tc>
      </w:tr>
      <w:tr w:rsidR="009F718C" w:rsidRPr="009F718C" w:rsidTr="008C7A64">
        <w:trPr>
          <w:trHeight w:val="321"/>
        </w:trPr>
        <w:tc>
          <w:tcPr>
            <w:tcW w:w="4815" w:type="dxa"/>
            <w:vAlign w:val="center"/>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Профессиональный опыт</w:t>
            </w:r>
          </w:p>
        </w:tc>
        <w:tc>
          <w:tcPr>
            <w:tcW w:w="2977" w:type="dxa"/>
            <w:vAlign w:val="center"/>
          </w:tcPr>
          <w:p w:rsidR="009F718C" w:rsidRPr="009F718C" w:rsidRDefault="006213B7" w:rsidP="009F718C">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9F718C" w:rsidRPr="009F718C" w:rsidTr="008C7A64">
        <w:trPr>
          <w:trHeight w:val="305"/>
        </w:trPr>
        <w:tc>
          <w:tcPr>
            <w:tcW w:w="4815" w:type="dxa"/>
            <w:vAlign w:val="center"/>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Рабочие ресурсы</w:t>
            </w:r>
          </w:p>
        </w:tc>
        <w:tc>
          <w:tcPr>
            <w:tcW w:w="2977" w:type="dxa"/>
            <w:vAlign w:val="center"/>
          </w:tcPr>
          <w:p w:rsidR="009F718C" w:rsidRPr="009F718C" w:rsidRDefault="006213B7" w:rsidP="009F718C">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9F718C" w:rsidRPr="009F718C" w:rsidTr="008C7A64">
        <w:trPr>
          <w:trHeight w:val="277"/>
        </w:trPr>
        <w:tc>
          <w:tcPr>
            <w:tcW w:w="4815" w:type="dxa"/>
            <w:vAlign w:val="center"/>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Цена состояние</w:t>
            </w:r>
          </w:p>
        </w:tc>
        <w:tc>
          <w:tcPr>
            <w:tcW w:w="2977" w:type="dxa"/>
            <w:vAlign w:val="center"/>
          </w:tcPr>
          <w:p w:rsidR="009F718C" w:rsidRPr="009F718C" w:rsidRDefault="006213B7" w:rsidP="009F718C">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30</w:t>
            </w:r>
          </w:p>
        </w:tc>
      </w:tr>
      <w:tr w:rsidR="009F718C" w:rsidRPr="009F718C" w:rsidTr="008C7A64">
        <w:trPr>
          <w:trHeight w:val="267"/>
        </w:trPr>
        <w:tc>
          <w:tcPr>
            <w:tcW w:w="4815" w:type="dxa"/>
            <w:vAlign w:val="center"/>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Вот и все</w:t>
            </w:r>
          </w:p>
        </w:tc>
        <w:tc>
          <w:tcPr>
            <w:tcW w:w="2977" w:type="dxa"/>
            <w:vAlign w:val="center"/>
          </w:tcPr>
          <w:p w:rsidR="009F718C" w:rsidRPr="009F718C" w:rsidRDefault="009F718C" w:rsidP="009F718C">
            <w:pPr>
              <w:spacing w:line="276" w:lineRule="auto"/>
              <w:jc w:val="center"/>
              <w:rPr>
                <w:rFonts w:ascii="GHEA Grapalat" w:hAnsi="GHEA Grapalat" w:cs="Sylfaen"/>
                <w:b/>
                <w:sz w:val="20"/>
                <w:szCs w:val="20"/>
                <w:lang w:val="hy-AM"/>
              </w:rPr>
            </w:pPr>
            <w:r w:rsidRPr="009F718C">
              <w:rPr>
                <w:rFonts w:ascii="GHEA Grapalat" w:hAnsi="GHEA Grapalat" w:cs="Sylfaen"/>
                <w:b/>
                <w:sz w:val="20"/>
                <w:szCs w:val="20"/>
                <w:lang w:val="hy-AM"/>
              </w:rPr>
              <w:t>100</w:t>
            </w:r>
          </w:p>
        </w:tc>
      </w:tr>
    </w:tbl>
    <w:p w:rsidR="009F718C" w:rsidRPr="009F718C" w:rsidRDefault="009F718C" w:rsidP="009F718C">
      <w:pPr>
        <w:jc w:val="both"/>
        <w:rPr>
          <w:rFonts w:ascii="GHEA Grapalat" w:hAnsi="GHEA Grapalat"/>
          <w:b/>
          <w:sz w:val="20"/>
          <w:szCs w:val="20"/>
          <w:lang w:val="hy-AM" w:eastAsia="en-US" w:bidi="ar-SA"/>
        </w:rPr>
      </w:pPr>
      <w:r w:rsidRPr="009F718C">
        <w:rPr>
          <w:rFonts w:ascii="GHEA Grapalat" w:hAnsi="GHEA Grapalat"/>
          <w:b/>
          <w:sz w:val="20"/>
          <w:szCs w:val="20"/>
          <w:lang w:val="hy-AM" w:eastAsia="en-US" w:bidi="ar-SA"/>
        </w:rPr>
        <w:t xml:space="preserve">    </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Заявки участников рассматриваются в следующем порядке:</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1) финансовое предложение участника, подавшего наименьшее ценовое предложение, оценивается в тридцать баллов, а баллы, начисленные финансовым предложениям других участников, рассчитываются следующим образом: с формулой :</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Calibri" w:hAnsi="Calibri" w:cs="Calibri"/>
          <w:b/>
          <w:sz w:val="20"/>
          <w:szCs w:val="20"/>
          <w:lang w:val="hy-AM" w:eastAsia="en-US" w:bidi="ar-SA"/>
        </w:rPr>
        <w:t>  </w:t>
      </w:r>
      <w:r w:rsidRPr="009F718C">
        <w:rPr>
          <w:rFonts w:ascii="GHEA Grapalat" w:hAnsi="GHEA Grapalat" w:cs="Sylfaen"/>
          <w:b/>
          <w:sz w:val="20"/>
          <w:szCs w:val="20"/>
          <w:lang w:val="hy-AM" w:eastAsia="en-US" w:bidi="ar-SA"/>
        </w:rPr>
        <w:t>ГМ = НГ Х 30/ГГ,</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Calibri" w:hAnsi="Calibri" w:cs="Calibri"/>
          <w:b/>
          <w:sz w:val="20"/>
          <w:szCs w:val="20"/>
          <w:lang w:val="hy-AM" w:eastAsia="en-US" w:bidi="ar-SA"/>
        </w:rPr>
        <w:t>  </w:t>
      </w:r>
      <w:r w:rsidRPr="009F718C">
        <w:rPr>
          <w:rFonts w:ascii="GHEA Grapalat" w:hAnsi="GHEA Grapalat" w:cs="Sylfaen"/>
          <w:b/>
          <w:sz w:val="20"/>
          <w:szCs w:val="20"/>
          <w:lang w:val="hy-AM" w:eastAsia="en-US" w:bidi="ar-SA"/>
        </w:rPr>
        <w:t>где?</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GM — единица измерения, назначенная для ставки.</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НГ – минимальная цена,</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GG – цена, предложенная оцениваемым участником,</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2) оценка, выставленная каждому технически удовлетворительному участнику, рассчитывается следующим образом: с формулой :</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Calibri" w:hAnsi="Calibri" w:cs="Calibri"/>
          <w:b/>
          <w:sz w:val="20"/>
          <w:szCs w:val="20"/>
          <w:lang w:val="hy-AM" w:eastAsia="en-US" w:bidi="ar-SA"/>
        </w:rPr>
        <w:t>  </w:t>
      </w:r>
      <w:r w:rsidRPr="009F718C">
        <w:rPr>
          <w:rFonts w:ascii="GHEA Grapalat" w:hAnsi="GHEA Grapalat" w:cs="Sylfaen"/>
          <w:b/>
          <w:sz w:val="20"/>
          <w:szCs w:val="20"/>
          <w:lang w:val="hy-AM" w:eastAsia="en-US" w:bidi="ar-SA"/>
        </w:rPr>
        <w:t>МГ = ГМ+ ТА</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Calibri" w:hAnsi="Calibri" w:cs="Calibri"/>
          <w:b/>
          <w:sz w:val="20"/>
          <w:szCs w:val="20"/>
          <w:lang w:val="hy-AM" w:eastAsia="en-US" w:bidi="ar-SA"/>
        </w:rPr>
        <w:t> </w:t>
      </w:r>
      <w:r w:rsidRPr="009F718C">
        <w:rPr>
          <w:rFonts w:ascii="GHEA Grapalat" w:hAnsi="GHEA Grapalat" w:cs="Sylfaen"/>
          <w:b/>
          <w:sz w:val="20"/>
          <w:szCs w:val="20"/>
          <w:lang w:val="hy-AM" w:eastAsia="en-US" w:bidi="ar-SA"/>
        </w:rPr>
        <w:t>где?</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MG – оценка, присвоенная участнику,</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GM — единица измерения ставки участника торгов,</w:t>
      </w:r>
    </w:p>
    <w:p w:rsidR="009F718C" w:rsidRPr="009F718C" w:rsidRDefault="009F718C" w:rsidP="009F718C">
      <w:pPr>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ТА – оценка, присвоенная техническому предложению участника.</w:t>
      </w:r>
    </w:p>
    <w:p w:rsidR="009F718C" w:rsidRPr="009F718C" w:rsidRDefault="009F718C" w:rsidP="009F718C">
      <w:pPr>
        <w:shd w:val="clear" w:color="auto" w:fill="FFFFFF"/>
        <w:spacing w:line="276" w:lineRule="auto"/>
        <w:ind w:firstLine="142"/>
        <w:rPr>
          <w:rFonts w:ascii="GHEA Grapalat" w:hAnsi="GHEA Grapalat" w:cs="Sylfaen"/>
          <w:b/>
          <w:sz w:val="20"/>
          <w:szCs w:val="20"/>
          <w:lang w:val="hy-AM" w:eastAsia="en-US" w:bidi="ar-SA"/>
        </w:rPr>
      </w:pPr>
      <w:r w:rsidRPr="009F718C">
        <w:rPr>
          <w:rFonts w:ascii="GHEA Grapalat" w:hAnsi="GHEA Grapalat" w:cs="Sylfaen"/>
          <w:b/>
          <w:sz w:val="20"/>
          <w:szCs w:val="20"/>
          <w:lang w:val="hy-AM" w:eastAsia="en-US" w:bidi="ar-SA"/>
        </w:rPr>
        <w:t>Отобранным участником признается участник, имеющий высший балл (МГ).</w:t>
      </w:r>
    </w:p>
    <w:p w:rsidR="00BD2C67" w:rsidRPr="001115E9" w:rsidRDefault="00BD2C67" w:rsidP="009F718C">
      <w:pPr>
        <w:widowControl w:val="0"/>
        <w:spacing w:after="160"/>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213B7">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 xml:space="preserve">В день предоставления разъяснения объявление о запросе и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F51958" w:rsidRDefault="00096865" w:rsidP="00F519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00F51958">
        <w:rPr>
          <w:rFonts w:ascii="GHEA Grapalat" w:hAnsi="GHEA Grapalat"/>
        </w:rPr>
        <w:t>этих изменениях.</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6213B7" w:rsidRPr="00F46439">
        <w:rPr>
          <w:rFonts w:ascii="GHEA Grapalat" w:hAnsi="GHEA Grapalat"/>
          <w:b/>
          <w:sz w:val="24"/>
          <w:szCs w:val="24"/>
          <w:lang w:bidi="ar-SA"/>
        </w:rPr>
        <w:t>Котайкский марз, Гарни, Шаумян 4</w:t>
      </w:r>
      <w:r w:rsidR="006213B7">
        <w:rPr>
          <w:rFonts w:ascii="GHEA Grapalat" w:hAnsi="GHEA Grapalat"/>
          <w:sz w:val="24"/>
          <w:szCs w:val="24"/>
        </w:rPr>
        <w:t xml:space="preserve"> не позднее, </w:t>
      </w:r>
      <w:r w:rsidR="006213B7" w:rsidRPr="006213B7">
        <w:rPr>
          <w:rFonts w:ascii="GHEA Grapalat" w:hAnsi="GHEA Grapalat"/>
          <w:b/>
          <w:sz w:val="24"/>
          <w:szCs w:val="24"/>
        </w:rPr>
        <w:t xml:space="preserve">чем 10:00 </w:t>
      </w:r>
      <w:r w:rsidRPr="006213B7">
        <w:rPr>
          <w:rFonts w:ascii="GHEA Grapalat" w:hAnsi="GHEA Grapalat"/>
          <w:b/>
          <w:sz w:val="24"/>
          <w:szCs w:val="24"/>
        </w:rPr>
        <w:t>часов</w:t>
      </w:r>
      <w:r w:rsidR="006213B7" w:rsidRPr="006213B7">
        <w:rPr>
          <w:rFonts w:ascii="GHEA Grapalat" w:hAnsi="GHEA Grapalat"/>
          <w:b/>
          <w:sz w:val="24"/>
          <w:szCs w:val="24"/>
        </w:rPr>
        <w:t xml:space="preserve"> 41</w:t>
      </w:r>
      <w:r w:rsidRPr="006213B7">
        <w:rPr>
          <w:rFonts w:ascii="GHEA Grapalat" w:hAnsi="GHEA Grapalat"/>
          <w:b/>
          <w:sz w:val="24"/>
          <w:szCs w:val="24"/>
        </w:rPr>
        <w:t>-го дня</w:t>
      </w:r>
      <w:r>
        <w:rPr>
          <w:rFonts w:ascii="GHEA Grapalat" w:hAnsi="GHEA Grapalat"/>
          <w:sz w:val="24"/>
          <w:szCs w:val="24"/>
        </w:rPr>
        <w:t xml:space="preserve"> с </w:t>
      </w:r>
      <w:r>
        <w:rPr>
          <w:rFonts w:ascii="GHEA Grapalat" w:hAnsi="GHEA Grapalat"/>
          <w:sz w:val="24"/>
          <w:szCs w:val="24"/>
        </w:rPr>
        <w:lastRenderedPageBreak/>
        <w:t xml:space="preserve">даты опубликования в бюллетене объявления и приглашения на настоящую процедуру. </w:t>
      </w:r>
    </w:p>
    <w:p w:rsidR="00A12B60" w:rsidRPr="00BD2C67" w:rsidRDefault="000371A2" w:rsidP="00F51958">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6213B7" w:rsidRPr="00F508E5">
        <w:rPr>
          <w:rFonts w:ascii="GHEA Grapalat" w:hAnsi="GHEA Grapalat"/>
          <w:b/>
          <w:sz w:val="24"/>
          <w:szCs w:val="24"/>
          <w:u w:val="single"/>
          <w:lang w:bidi="ar-SA"/>
        </w:rPr>
        <w:t>Р. Асатрян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vertAlign w:val="superscrip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6213B7" w:rsidRPr="00244884" w:rsidRDefault="006213B7" w:rsidP="006213B7">
      <w:pPr>
        <w:pStyle w:val="norm"/>
        <w:widowControl w:val="0"/>
        <w:tabs>
          <w:tab w:val="left" w:pos="1134"/>
        </w:tabs>
        <w:spacing w:after="160" w:line="240" w:lineRule="auto"/>
        <w:ind w:firstLine="284"/>
        <w:rPr>
          <w:rFonts w:ascii="GHEA Grapalat" w:hAnsi="GHEA Grapalat"/>
          <w:b/>
        </w:rPr>
      </w:pPr>
      <w:r w:rsidRPr="00244884">
        <w:rPr>
          <w:rFonts w:ascii="GHEA Grapalat" w:hAnsi="GHEA Grapalat"/>
          <w:b/>
        </w:rPr>
        <w:t xml:space="preserve">2) ранее заключенный аналогичный договор </w:t>
      </w:r>
      <w:r w:rsidRPr="00244884">
        <w:rPr>
          <w:rFonts w:ascii="GHEA Grapalat" w:hAnsi="GHEA Grapalat" w:cs="Sylfaen"/>
          <w:b/>
        </w:rPr>
        <w:t>և</w:t>
      </w:r>
      <w:r w:rsidRPr="00244884">
        <w:rPr>
          <w:rFonts w:ascii="GHEA Grapalat" w:hAnsi="GHEA Grapalat"/>
          <w:b/>
        </w:rPr>
        <w:t xml:space="preserve"> другие документы согласно приложению N 1.1;</w:t>
      </w:r>
    </w:p>
    <w:p w:rsidR="006213B7" w:rsidRPr="006213B7" w:rsidRDefault="006213B7" w:rsidP="006213B7">
      <w:pPr>
        <w:pStyle w:val="norm"/>
        <w:widowControl w:val="0"/>
        <w:tabs>
          <w:tab w:val="left" w:pos="1134"/>
        </w:tabs>
        <w:spacing w:after="160" w:line="240" w:lineRule="auto"/>
        <w:ind w:firstLine="284"/>
        <w:rPr>
          <w:rFonts w:ascii="GHEA Grapalat" w:hAnsi="GHEA Grapalat"/>
          <w:b/>
        </w:rPr>
      </w:pPr>
      <w:r w:rsidRPr="00244884">
        <w:rPr>
          <w:rFonts w:ascii="GHEA Grapalat" w:hAnsi="GHEA Grapalat"/>
          <w:b/>
        </w:rPr>
        <w:t>3) трудовые ресурсы согласно приложению N 1.2;</w:t>
      </w:r>
    </w:p>
    <w:p w:rsidR="00B67CCD" w:rsidRPr="009044F1" w:rsidRDefault="006213B7" w:rsidP="006213B7">
      <w:pPr>
        <w:pStyle w:val="norm"/>
        <w:widowControl w:val="0"/>
        <w:tabs>
          <w:tab w:val="left" w:pos="1134"/>
        </w:tabs>
        <w:spacing w:after="160" w:line="240" w:lineRule="auto"/>
        <w:ind w:firstLine="284"/>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)утвержденное им ценовое предложение;</w:t>
      </w:r>
    </w:p>
    <w:p w:rsidR="000845F6" w:rsidRPr="009044F1" w:rsidRDefault="006213B7" w:rsidP="006213B7">
      <w:pPr>
        <w:pStyle w:val="norm"/>
        <w:widowControl w:val="0"/>
        <w:tabs>
          <w:tab w:val="left" w:pos="1134"/>
        </w:tabs>
        <w:spacing w:after="160" w:line="240" w:lineRule="auto"/>
        <w:ind w:firstLine="284"/>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213B7"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C07FF6">
      <w:pPr>
        <w:widowControl w:val="0"/>
        <w:spacing w:after="160"/>
        <w:ind w:right="565"/>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C07FF6" w:rsidRDefault="00220C7C" w:rsidP="00C07FF6">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C07FF6">
        <w:rPr>
          <w:rFonts w:ascii="GHEA Grapalat" w:hAnsi="GHEA Grapalat"/>
          <w:sz w:val="24"/>
          <w:szCs w:val="24"/>
        </w:rPr>
        <w:t xml:space="preserve"> на </w:t>
      </w:r>
      <w:r w:rsidR="00C07FF6" w:rsidRPr="006A2B79">
        <w:rPr>
          <w:rFonts w:ascii="GHEA Grapalat" w:hAnsi="GHEA Grapalat"/>
          <w:b/>
          <w:sz w:val="24"/>
          <w:szCs w:val="24"/>
        </w:rPr>
        <w:t>41</w:t>
      </w:r>
      <w:r w:rsidR="006A2B79" w:rsidRPr="006A2B79">
        <w:rPr>
          <w:rFonts w:ascii="GHEA Grapalat" w:hAnsi="GHEA Grapalat"/>
          <w:b/>
          <w:sz w:val="24"/>
          <w:szCs w:val="24"/>
        </w:rPr>
        <w:t>-ый день в 10:00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w:t>
      </w:r>
      <w:r w:rsidRPr="00AD29CE">
        <w:rPr>
          <w:rFonts w:ascii="GHEA Grapalat" w:hAnsi="GHEA Grapalat"/>
        </w:rPr>
        <w:lastRenderedPageBreak/>
        <w:t xml:space="preserve">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A2B79" w:rsidRPr="00675D8D">
        <w:rPr>
          <w:rFonts w:ascii="GHEA Grapalat" w:hAnsi="GHEA Grapalat"/>
          <w:b/>
          <w:i w:val="0"/>
          <w:sz w:val="24"/>
          <w:szCs w:val="24"/>
        </w:rPr>
        <w:t xml:space="preserve">по курсу, </w:t>
      </w:r>
      <w:r w:rsidR="006A2B79" w:rsidRPr="00675D8D">
        <w:rPr>
          <w:rFonts w:ascii="GHEA Grapalat" w:hAnsi="GHEA Grapalat"/>
          <w:b/>
          <w:i w:val="0"/>
          <w:sz w:val="24"/>
          <w:szCs w:val="24"/>
        </w:rPr>
        <w:lastRenderedPageBreak/>
        <w:t>установленному Центральным банком того дня</w:t>
      </w:r>
      <w:r w:rsidR="00A75726">
        <w:rPr>
          <w:rStyle w:val="FootnoteReference"/>
          <w:rFonts w:ascii="GHEA Grapalat" w:hAnsi="GHEA Grapalat"/>
          <w:i w:val="0"/>
          <w:sz w:val="24"/>
          <w:szCs w:val="24"/>
        </w:rPr>
        <w:footnoteReference w:customMarkFollows="1" w:id="1"/>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w:t>
      </w:r>
      <w:r w:rsidRPr="002F249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w:t>
      </w:r>
      <w:r w:rsidR="001E4A24" w:rsidRPr="001E4A24">
        <w:rPr>
          <w:rFonts w:ascii="GHEA Grapalat" w:hAnsi="GHEA Grapalat"/>
          <w:sz w:val="24"/>
          <w:szCs w:val="24"/>
        </w:rPr>
        <w:lastRenderedPageBreak/>
        <w:t>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lastRenderedPageBreak/>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757B7C">
        <w:rPr>
          <w:rStyle w:val="FootnoteReference"/>
          <w:rFonts w:ascii="GHEA Grapalat" w:hAnsi="GHEA Grapalat"/>
          <w:sz w:val="24"/>
          <w:szCs w:val="24"/>
        </w:rPr>
        <w:footnoteReference w:customMarkFollows="1" w:id="2"/>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A06108">
        <w:rPr>
          <w:rFonts w:ascii="GHEA Grapalat" w:hAnsi="GHEA Grapalat"/>
          <w:b/>
          <w:sz w:val="24"/>
          <w:szCs w:val="24"/>
        </w:rPr>
        <w:t>"</w:t>
      </w:r>
      <w:r w:rsidR="00A06108" w:rsidRPr="00A06108">
        <w:rPr>
          <w:rFonts w:ascii="GHEA Grapalat" w:hAnsi="GHEA Grapalat"/>
          <w:b/>
          <w:sz w:val="24"/>
          <w:szCs w:val="24"/>
        </w:rPr>
        <w:t xml:space="preserve"> 10</w:t>
      </w:r>
      <w:r w:rsidRPr="00A06108">
        <w:rPr>
          <w:rFonts w:ascii="GHEA Grapalat" w:hAnsi="GHEA Grapalat"/>
          <w:b/>
          <w:sz w:val="24"/>
          <w:szCs w:val="24"/>
        </w:rPr>
        <w:t xml:space="preserve"> " календарных дней. Период ожидания:</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 xml:space="preserve">отклонена. В случае применения настоящего пункта срок ожидания </w:t>
      </w:r>
      <w:r w:rsidRPr="00747338">
        <w:rPr>
          <w:rFonts w:ascii="GHEA Grapalat" w:hAnsi="GHEA Grapalat"/>
          <w:sz w:val="24"/>
          <w:szCs w:val="24"/>
        </w:rPr>
        <w:lastRenderedPageBreak/>
        <w:t>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lastRenderedPageBreak/>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A06108">
        <w:rPr>
          <w:rFonts w:ascii="GHEA Grapalat" w:hAnsi="GHEA Grapalat"/>
          <w:color w:val="000000" w:themeColor="text1"/>
        </w:rPr>
        <w:t xml:space="preserve">10 </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sidRPr="00A06108">
        <w:rPr>
          <w:rFonts w:ascii="GHEA Grapalat" w:hAnsi="GHEA Grapalat"/>
          <w:b/>
        </w:rPr>
        <w:t>п</w:t>
      </w:r>
      <w:r w:rsidR="003F591C" w:rsidRPr="00A06108">
        <w:rPr>
          <w:rFonts w:ascii="GHEA Grapalat" w:hAnsi="GHEA Grapalat"/>
          <w:b/>
        </w:rPr>
        <w:t>я</w:t>
      </w:r>
      <w:r w:rsidR="00427585" w:rsidRPr="00A06108">
        <w:rPr>
          <w:rFonts w:ascii="GHEA Grapalat" w:hAnsi="GHEA Grapalat"/>
          <w:b/>
        </w:rPr>
        <w:t>тнадцати процентам</w:t>
      </w:r>
      <w:r w:rsidR="008C5F2A" w:rsidRPr="00A06108">
        <w:rPr>
          <w:rFonts w:ascii="GHEA Grapalat" w:hAnsi="GHEA Grapalat"/>
          <w:b/>
        </w:rPr>
        <w:t xml:space="preserve"> </w:t>
      </w:r>
      <w:r w:rsidR="003D1A79" w:rsidRPr="00A06108">
        <w:rPr>
          <w:rFonts w:ascii="GHEA Grapalat" w:hAnsi="GHEA Grapalat"/>
          <w:b/>
        </w:rPr>
        <w:t>от цены закупки услуг закупаемых в рамках данной процедуры</w:t>
      </w:r>
      <w:r w:rsidR="008C5F2A" w:rsidRPr="00A06108">
        <w:rPr>
          <w:rFonts w:ascii="GHEA Grapalat" w:hAnsi="GHEA Grapalat"/>
          <w:b/>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w:t>
      </w:r>
      <w:r w:rsidR="001647D2" w:rsidRPr="00A06108">
        <w:rPr>
          <w:rFonts w:ascii="GHEA Grapalat" w:hAnsi="GHEA Grapalat"/>
          <w:b/>
        </w:rPr>
        <w:t xml:space="preserve">в </w:t>
      </w:r>
      <w:r w:rsidR="004B6A49" w:rsidRPr="00A06108">
        <w:rPr>
          <w:rFonts w:ascii="GHEA Grapalat" w:hAnsi="GHEA Grapalat"/>
          <w:b/>
        </w:rPr>
        <w:t>виде</w:t>
      </w:r>
      <w:r w:rsidR="001647D2" w:rsidRPr="00A06108">
        <w:rPr>
          <w:rFonts w:ascii="GHEA Grapalat" w:hAnsi="GHEA Grapalat"/>
          <w:b/>
        </w:rPr>
        <w:t xml:space="preserve"> </w:t>
      </w:r>
      <w:r w:rsidR="00A06108" w:rsidRPr="00A06108">
        <w:rPr>
          <w:rFonts w:ascii="GHEA Grapalat" w:hAnsi="GHEA Grapalat"/>
          <w:b/>
        </w:rPr>
        <w:t>банковской гарантии (приложение 4</w:t>
      </w:r>
      <w:r w:rsidR="00BD5554" w:rsidRPr="00A06108">
        <w:rPr>
          <w:rFonts w:ascii="GHEA Grapalat" w:hAnsi="GHEA Grapalat"/>
          <w:b/>
        </w:rPr>
        <w:t>)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sidR="00A06108" w:rsidRPr="00A06108">
        <w:rPr>
          <w:rFonts w:ascii="GHEA Grapalat" w:hAnsi="GHEA Grapalat"/>
          <w:b/>
        </w:rPr>
        <w:t>90</w:t>
      </w:r>
      <w:r w:rsidRPr="00A06108">
        <w:rPr>
          <w:rFonts w:ascii="GHEA Grapalat" w:hAnsi="GHEA Grapalat"/>
          <w:b/>
        </w:rPr>
        <w:t xml:space="preserve">-го </w:t>
      </w:r>
      <w:r w:rsidR="005A180A" w:rsidRPr="00A06108">
        <w:rPr>
          <w:rFonts w:ascii="GHEA Grapalat" w:hAnsi="GHEA Grapalat"/>
          <w:b/>
        </w:rPr>
        <w:t>рабочего дня</w:t>
      </w:r>
      <w:r w:rsidR="005A180A" w:rsidRPr="008D2394">
        <w:rPr>
          <w:rFonts w:ascii="GHEA Grapalat" w:hAnsi="GHEA Grapalat"/>
        </w:rPr>
        <w:t>,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A06108">
        <w:rPr>
          <w:rFonts w:ascii="GHEA Grapalat" w:hAnsi="GHEA Grapalat" w:cs="Sylfaen"/>
          <w:b/>
        </w:rPr>
        <w:t>«900008000698»</w:t>
      </w:r>
      <w:r w:rsidRPr="002E6E0C">
        <w:rPr>
          <w:rFonts w:ascii="GHEA Grapalat" w:hAnsi="GHEA Grapalat" w:cs="Sylfaen"/>
        </w:rPr>
        <w:t xml:space="preserve">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w:t>
      </w:r>
      <w:r w:rsidRPr="009F031B">
        <w:rPr>
          <w:rFonts w:ascii="GHEA Grapalat" w:hAnsi="GHEA Grapalat"/>
          <w:i/>
        </w:rPr>
        <w:lastRenderedPageBreak/>
        <w:t>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w:t>
      </w:r>
      <w:r w:rsidRPr="00853D2D">
        <w:rPr>
          <w:rStyle w:val="FootnoteReference"/>
          <w:rFonts w:ascii="GHEA Grapalat" w:hAnsi="GHEA Grapalat" w:cs="Sylfaen"/>
        </w:rPr>
        <w:footnoteReference w:customMarkFollows="1" w:id="3"/>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Pr="00A06108">
        <w:rPr>
          <w:rFonts w:ascii="GHEA Grapalat" w:hAnsi="GHEA Grapalat"/>
          <w:b/>
        </w:rPr>
        <w:t xml:space="preserve">10 процентов от </w:t>
      </w:r>
      <w:r w:rsidR="00571554" w:rsidRPr="00A06108">
        <w:rPr>
          <w:rFonts w:ascii="GHEA Grapalat" w:hAnsi="GHEA Grapalat"/>
          <w:b/>
        </w:rPr>
        <w:t xml:space="preserve">цены </w:t>
      </w:r>
      <w:r w:rsidR="00A01774" w:rsidRPr="00A06108">
        <w:rPr>
          <w:rFonts w:ascii="GHEA Grapalat" w:hAnsi="GHEA Grapalat"/>
          <w:b/>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1723D6" w:rsidRPr="00A06108">
        <w:rPr>
          <w:rFonts w:ascii="GHEA Grapalat" w:hAnsi="GHEA Grapalat"/>
          <w:b/>
        </w:rPr>
        <w:t>банковской гарантии (Приложение 5)</w:t>
      </w:r>
      <w:r w:rsidR="00375E5E" w:rsidRPr="00A06108">
        <w:rPr>
          <w:rFonts w:ascii="GHEA Grapalat" w:hAnsi="GHEA Grapalat"/>
          <w:b/>
        </w:rPr>
        <w:t xml:space="preserve"> или наличных денег</w:t>
      </w:r>
      <w:r w:rsidR="00C019F8" w:rsidRPr="00853D2D">
        <w:rPr>
          <w:rStyle w:val="FootnoteReference"/>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sidRPr="00C85682">
        <w:rPr>
          <w:rFonts w:ascii="GHEA Grapalat" w:hAnsi="GHEA Grapalat"/>
          <w:b/>
        </w:rPr>
        <w:t>90</w:t>
      </w:r>
      <w:r w:rsidR="00030D40" w:rsidRPr="00C85682">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w:t>
      </w:r>
      <w:r w:rsidR="00030D40" w:rsidRPr="009044F1">
        <w:rPr>
          <w:rFonts w:ascii="GHEA Grapalat" w:hAnsi="GHEA Grapalat"/>
        </w:rPr>
        <w:lastRenderedPageBreak/>
        <w:t xml:space="preserve">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A06108">
        <w:rPr>
          <w:rFonts w:ascii="GHEA Grapalat" w:hAnsi="GHEA Grapalat"/>
          <w:b/>
        </w:rPr>
        <w:t>"900008000</w:t>
      </w:r>
      <w:r w:rsidR="00B66AB9" w:rsidRPr="00A06108">
        <w:rPr>
          <w:rFonts w:ascii="GHEA Grapalat" w:hAnsi="GHEA Grapalat"/>
          <w:b/>
        </w:rPr>
        <w:t>66</w:t>
      </w:r>
      <w:r w:rsidRPr="00A06108">
        <w:rPr>
          <w:rFonts w:ascii="GHEA Grapalat" w:hAnsi="GHEA Grapalat"/>
          <w:b/>
        </w:rPr>
        <w:t>4"</w:t>
      </w:r>
      <w:r w:rsidRPr="009044F1">
        <w:rPr>
          <w:rFonts w:ascii="GHEA Grapalat" w:hAnsi="GHEA Grapalat"/>
        </w:rPr>
        <w:t>,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2807DD" w:rsidRPr="00C85682" w:rsidRDefault="00030D40" w:rsidP="00C85682">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w:t>
      </w:r>
      <w:r w:rsidRPr="00570BBD">
        <w:rPr>
          <w:rFonts w:ascii="GHEA Grapalat" w:hAnsi="GHEA Grapalat"/>
        </w:rPr>
        <w:lastRenderedPageBreak/>
        <w:t>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C85682" w:rsidRPr="00A761E6" w:rsidRDefault="00C85682" w:rsidP="00C85682">
      <w:pPr>
        <w:widowControl w:val="0"/>
        <w:tabs>
          <w:tab w:val="left" w:pos="1134"/>
        </w:tabs>
        <w:spacing w:after="160"/>
        <w:ind w:firstLine="567"/>
        <w:jc w:val="both"/>
        <w:rPr>
          <w:rFonts w:ascii="GHEA Grapalat" w:hAnsi="GHEA Grapalat"/>
          <w:b/>
        </w:rPr>
      </w:pPr>
      <w:r w:rsidRPr="00A761E6">
        <w:rPr>
          <w:rFonts w:ascii="GHEA Grapalat" w:hAnsi="GHEA Grapalat"/>
          <w:b/>
        </w:rPr>
        <w:t>2.4 предыдущий аналогичный договор и иные документы согласно приложению N 1.1</w:t>
      </w:r>
    </w:p>
    <w:p w:rsidR="00C85682" w:rsidRPr="00261A6E" w:rsidRDefault="00C85682" w:rsidP="00C85682">
      <w:pPr>
        <w:widowControl w:val="0"/>
        <w:tabs>
          <w:tab w:val="left" w:pos="1134"/>
        </w:tabs>
        <w:spacing w:after="160"/>
        <w:ind w:firstLine="567"/>
        <w:jc w:val="both"/>
        <w:rPr>
          <w:rFonts w:ascii="GHEA Grapalat" w:hAnsi="GHEA Grapalat"/>
          <w:b/>
        </w:rPr>
      </w:pPr>
      <w:r w:rsidRPr="00A761E6">
        <w:rPr>
          <w:rFonts w:ascii="GHEA Grapalat" w:hAnsi="GHEA Grapalat"/>
          <w:b/>
        </w:rPr>
        <w:t>2.5 трудовые ресурсы согласно приложению N 1.2.</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C85682">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9044F1">
        <w:rPr>
          <w:rFonts w:ascii="GHEA Grapalat" w:hAnsi="GHEA Grapalat"/>
        </w:rPr>
        <w:lastRenderedPageBreak/>
        <w:t>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85682" w:rsidRPr="00047926">
        <w:rPr>
          <w:rFonts w:ascii="GHEA Grapalat" w:hAnsi="GHEA Grapalat"/>
          <w:b/>
        </w:rPr>
        <w:t>2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Default="00B2572B" w:rsidP="00C85682">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85682" w:rsidRPr="00C85682">
        <w:rPr>
          <w:rFonts w:ascii="GHEA Grapalat" w:hAnsi="GHEA Grapalat"/>
          <w:b/>
          <w:i/>
          <w:sz w:val="24"/>
          <w:szCs w:val="24"/>
          <w:lang w:val="en-US" w:eastAsia="en-US" w:bidi="ar-SA"/>
        </w:rPr>
        <w:t>ԳՀ</w:t>
      </w:r>
      <w:r w:rsidR="00C85682" w:rsidRPr="00C85682">
        <w:rPr>
          <w:rFonts w:ascii="GHEA Grapalat" w:hAnsi="GHEA Grapalat"/>
          <w:b/>
          <w:i/>
          <w:sz w:val="24"/>
          <w:szCs w:val="24"/>
          <w:lang w:val="af-ZA" w:eastAsia="en-US" w:bidi="ar-SA"/>
        </w:rPr>
        <w:t>-</w:t>
      </w:r>
      <w:r w:rsidR="00C85682" w:rsidRPr="00C85682">
        <w:rPr>
          <w:rFonts w:ascii="GHEA Grapalat" w:hAnsi="GHEA Grapalat"/>
          <w:b/>
          <w:i/>
          <w:sz w:val="24"/>
          <w:szCs w:val="24"/>
          <w:lang w:val="en-US" w:eastAsia="en-US" w:bidi="ar-SA"/>
        </w:rPr>
        <w:t>ԲՄԽԾՁԲ</w:t>
      </w:r>
      <w:r w:rsidR="00C85682" w:rsidRPr="00C85682">
        <w:rPr>
          <w:rFonts w:ascii="GHEA Grapalat" w:hAnsi="GHEA Grapalat"/>
          <w:b/>
          <w:i/>
          <w:sz w:val="24"/>
          <w:szCs w:val="24"/>
          <w:lang w:val="af-ZA" w:eastAsia="en-US" w:bidi="ar-SA"/>
        </w:rPr>
        <w:t>-24/14</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C85682" w:rsidRDefault="00374F4A" w:rsidP="00C85682">
      <w:pPr>
        <w:jc w:val="both"/>
        <w:rPr>
          <w:rFonts w:ascii="GHEA Grapalat" w:hAnsi="GHEA Grapalat"/>
          <w:b/>
          <w:i/>
          <w:lang w:val="af-ZA" w:eastAsia="en-US" w:bidi="ar-SA"/>
        </w:rPr>
      </w:pPr>
      <w:r>
        <w:rPr>
          <w:rFonts w:ascii="GHEA Grapalat" w:hAnsi="GHEA Grapalat"/>
        </w:rPr>
        <w:t>___________</w:t>
      </w:r>
      <w:r w:rsidRPr="00FA54C5">
        <w:rPr>
          <w:rFonts w:ascii="GHEA Grapalat" w:hAnsi="GHEA Grapalat"/>
        </w:rPr>
        <w:t>__</w:t>
      </w:r>
      <w:r w:rsidR="00C85682">
        <w:rPr>
          <w:rFonts w:ascii="GHEA Grapalat" w:hAnsi="GHEA Grapalat"/>
        </w:rPr>
        <w:t xml:space="preserve">_______________________  </w:t>
      </w:r>
      <w:r w:rsidRPr="005437F6">
        <w:rPr>
          <w:rFonts w:ascii="GHEA Grapalat" w:hAnsi="GHEA Grapalat"/>
        </w:rPr>
        <w:t>под кодом</w:t>
      </w:r>
      <w:r w:rsidRPr="00BD0FD1">
        <w:rPr>
          <w:rFonts w:ascii="GHEA Grapalat" w:hAnsi="GHEA Grapalat"/>
        </w:rPr>
        <w:t xml:space="preserve"> </w:t>
      </w:r>
      <w:r w:rsidR="00C85682" w:rsidRPr="00C85682">
        <w:rPr>
          <w:rFonts w:ascii="GHEA Grapalat" w:hAnsi="GHEA Grapalat"/>
          <w:b/>
          <w:i/>
          <w:sz w:val="20"/>
          <w:szCs w:val="20"/>
          <w:lang w:val="en-US" w:eastAsia="en-US" w:bidi="ar-SA"/>
        </w:rPr>
        <w:t>ԳՀ</w:t>
      </w:r>
      <w:r w:rsidR="00C85682" w:rsidRPr="00C85682">
        <w:rPr>
          <w:rFonts w:ascii="GHEA Grapalat" w:hAnsi="GHEA Grapalat"/>
          <w:b/>
          <w:i/>
          <w:sz w:val="20"/>
          <w:szCs w:val="20"/>
          <w:lang w:val="af-ZA" w:eastAsia="en-US" w:bidi="ar-SA"/>
        </w:rPr>
        <w:t>-</w:t>
      </w:r>
      <w:r w:rsidR="00C85682" w:rsidRPr="00C85682">
        <w:rPr>
          <w:rFonts w:ascii="GHEA Grapalat" w:hAnsi="GHEA Grapalat"/>
          <w:b/>
          <w:i/>
          <w:sz w:val="20"/>
          <w:szCs w:val="20"/>
          <w:lang w:val="en-US" w:eastAsia="en-US" w:bidi="ar-SA"/>
        </w:rPr>
        <w:t>ԲՄԽԾՁԲ</w:t>
      </w:r>
      <w:r w:rsidR="00C85682" w:rsidRPr="00C85682">
        <w:rPr>
          <w:rFonts w:ascii="GHEA Grapalat" w:hAnsi="GHEA Grapalat"/>
          <w:b/>
          <w:i/>
          <w:sz w:val="20"/>
          <w:szCs w:val="20"/>
          <w:lang w:val="af-ZA" w:eastAsia="en-US" w:bidi="ar-SA"/>
        </w:rPr>
        <w:t>-24/14</w:t>
      </w:r>
    </w:p>
    <w:p w:rsidR="00374F4A" w:rsidRPr="00C4157A" w:rsidRDefault="00C85682" w:rsidP="00C85682">
      <w:pPr>
        <w:jc w:val="both"/>
        <w:rPr>
          <w:rFonts w:ascii="GHEA Grapalat" w:hAnsi="GHEA Grapalat"/>
          <w:sz w:val="20"/>
        </w:rPr>
      </w:pPr>
      <w:r>
        <w:rPr>
          <w:rFonts w:ascii="GHEA Grapalat" w:hAnsi="GHEA Grapalat"/>
          <w:b/>
          <w:i/>
          <w:lang w:eastAsia="en-US" w:bidi="ar-SA"/>
        </w:rPr>
        <w:t xml:space="preserve">                   </w:t>
      </w:r>
      <w:r w:rsidR="00374F4A"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B0401C" w:rsidRPr="00C85682" w:rsidRDefault="00B138F3" w:rsidP="00C85682">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C85682" w:rsidRDefault="00833D4F" w:rsidP="00C85682">
      <w:pPr>
        <w:jc w:val="both"/>
        <w:rPr>
          <w:rFonts w:ascii="GHEA Grapalat" w:hAnsi="GHEA Grapalat"/>
          <w:b/>
          <w:i/>
          <w:lang w:val="af-ZA" w:eastAsia="en-US" w:bidi="ar-SA"/>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85682" w:rsidRPr="00C85682">
        <w:rPr>
          <w:rFonts w:ascii="GHEA Grapalat" w:hAnsi="GHEA Grapalat"/>
          <w:b/>
          <w:i/>
          <w:sz w:val="20"/>
          <w:szCs w:val="20"/>
          <w:lang w:val="en-US" w:eastAsia="en-US" w:bidi="ar-SA"/>
        </w:rPr>
        <w:t>ԳՀ</w:t>
      </w:r>
      <w:r w:rsidR="00C85682" w:rsidRPr="00C85682">
        <w:rPr>
          <w:rFonts w:ascii="GHEA Grapalat" w:hAnsi="GHEA Grapalat"/>
          <w:b/>
          <w:i/>
          <w:sz w:val="20"/>
          <w:szCs w:val="20"/>
          <w:lang w:val="af-ZA" w:eastAsia="en-US" w:bidi="ar-SA"/>
        </w:rPr>
        <w:t>-</w:t>
      </w:r>
      <w:r w:rsidR="00C85682" w:rsidRPr="00C85682">
        <w:rPr>
          <w:rFonts w:ascii="GHEA Grapalat" w:hAnsi="GHEA Grapalat"/>
          <w:b/>
          <w:i/>
          <w:sz w:val="20"/>
          <w:szCs w:val="20"/>
          <w:lang w:val="en-US" w:eastAsia="en-US" w:bidi="ar-SA"/>
        </w:rPr>
        <w:t>ԲՄԽԾՁԲ</w:t>
      </w:r>
      <w:r w:rsidR="00C85682" w:rsidRPr="00C85682">
        <w:rPr>
          <w:rFonts w:ascii="GHEA Grapalat" w:hAnsi="GHEA Grapalat"/>
          <w:b/>
          <w:i/>
          <w:sz w:val="20"/>
          <w:szCs w:val="20"/>
          <w:lang w:val="af-ZA" w:eastAsia="en-US" w:bidi="ar-SA"/>
        </w:rPr>
        <w:t>-24/14</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C85682" w:rsidRPr="00C85682">
        <w:rPr>
          <w:rFonts w:ascii="GHEA Grapalat" w:hAnsi="GHEA Grapalat"/>
          <w:b/>
          <w:i/>
          <w:sz w:val="20"/>
          <w:szCs w:val="20"/>
          <w:lang w:val="en-US" w:eastAsia="en-US" w:bidi="ar-SA"/>
        </w:rPr>
        <w:t>ԳՀ</w:t>
      </w:r>
      <w:r w:rsidR="00C85682" w:rsidRPr="00C85682">
        <w:rPr>
          <w:rFonts w:ascii="GHEA Grapalat" w:hAnsi="GHEA Grapalat"/>
          <w:b/>
          <w:i/>
          <w:sz w:val="20"/>
          <w:szCs w:val="20"/>
          <w:lang w:val="af-ZA" w:eastAsia="en-US" w:bidi="ar-SA"/>
        </w:rPr>
        <w:t>-</w:t>
      </w:r>
      <w:r w:rsidR="00C85682" w:rsidRPr="00C85682">
        <w:rPr>
          <w:rFonts w:ascii="GHEA Grapalat" w:hAnsi="GHEA Grapalat"/>
          <w:b/>
          <w:i/>
          <w:sz w:val="20"/>
          <w:szCs w:val="20"/>
          <w:lang w:val="en-US" w:eastAsia="en-US" w:bidi="ar-SA"/>
        </w:rPr>
        <w:t>ԲՄԽԾՁԲ</w:t>
      </w:r>
      <w:r w:rsidR="00C85682" w:rsidRPr="00C85682">
        <w:rPr>
          <w:rFonts w:ascii="GHEA Grapalat" w:hAnsi="GHEA Grapalat"/>
          <w:b/>
          <w:i/>
          <w:sz w:val="20"/>
          <w:szCs w:val="20"/>
          <w:lang w:val="af-ZA" w:eastAsia="en-US" w:bidi="ar-SA"/>
        </w:rPr>
        <w:t>-24/14</w:t>
      </w:r>
      <w:r w:rsidR="006B3E56" w:rsidRPr="006F3CBD">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35144D" w:rsidRDefault="0035144D" w:rsidP="0035144D">
      <w:pPr>
        <w:pStyle w:val="NormalWeb"/>
        <w:spacing w:before="0" w:beforeAutospacing="0" w:after="0" w:afterAutospacing="0"/>
        <w:ind w:firstLine="284"/>
        <w:jc w:val="right"/>
        <w:rPr>
          <w:color w:val="000000"/>
          <w:sz w:val="27"/>
          <w:szCs w:val="27"/>
        </w:rPr>
      </w:pPr>
      <w:r>
        <w:rPr>
          <w:rFonts w:ascii="GHEA Grapalat" w:hAnsi="GHEA Grapalat"/>
          <w:b/>
          <w:bCs/>
          <w:color w:val="000000"/>
          <w:sz w:val="20"/>
          <w:szCs w:val="20"/>
        </w:rPr>
        <w:lastRenderedPageBreak/>
        <w:t>Приложение</w:t>
      </w:r>
      <w:r>
        <w:rPr>
          <w:rFonts w:ascii="Calibri" w:hAnsi="Calibri" w:cs="Calibri"/>
          <w:b/>
          <w:bCs/>
          <w:color w:val="000000"/>
          <w:sz w:val="20"/>
          <w:szCs w:val="20"/>
        </w:rPr>
        <w:t>  </w:t>
      </w:r>
      <w:r>
        <w:rPr>
          <w:rFonts w:ascii="GHEA Grapalat" w:hAnsi="GHEA Grapalat"/>
          <w:b/>
          <w:bCs/>
          <w:color w:val="000000"/>
          <w:sz w:val="20"/>
          <w:szCs w:val="20"/>
        </w:rPr>
        <w:t xml:space="preserve"> N</w:t>
      </w:r>
      <w:r>
        <w:rPr>
          <w:rFonts w:ascii="Calibri" w:hAnsi="Calibri" w:cs="Calibri"/>
          <w:b/>
          <w:bCs/>
          <w:color w:val="000000"/>
          <w:sz w:val="20"/>
          <w:szCs w:val="20"/>
        </w:rPr>
        <w:t> </w:t>
      </w:r>
      <w:r>
        <w:rPr>
          <w:rFonts w:ascii="GHEA Grapalat" w:hAnsi="GHEA Grapalat"/>
          <w:b/>
          <w:bCs/>
          <w:color w:val="000000"/>
          <w:sz w:val="20"/>
          <w:szCs w:val="20"/>
        </w:rPr>
        <w:t>1.1.</w:t>
      </w:r>
    </w:p>
    <w:p w:rsidR="0035144D" w:rsidRDefault="0035144D" w:rsidP="0035144D">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p>
    <w:p w:rsidR="0035144D" w:rsidRDefault="0035144D" w:rsidP="0035144D">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Pr="00C85682">
        <w:rPr>
          <w:rFonts w:ascii="GHEA Grapalat" w:hAnsi="GHEA Grapalat"/>
          <w:b/>
          <w:i/>
          <w:sz w:val="20"/>
          <w:szCs w:val="20"/>
          <w:lang w:val="en-US" w:eastAsia="en-US" w:bidi="ar-SA"/>
        </w:rPr>
        <w:t>ԳՀ</w:t>
      </w:r>
      <w:r w:rsidRPr="00C85682">
        <w:rPr>
          <w:rFonts w:ascii="GHEA Grapalat" w:hAnsi="GHEA Grapalat"/>
          <w:b/>
          <w:i/>
          <w:sz w:val="20"/>
          <w:szCs w:val="20"/>
          <w:lang w:val="af-ZA" w:eastAsia="en-US" w:bidi="ar-SA"/>
        </w:rPr>
        <w:t>-</w:t>
      </w:r>
      <w:r w:rsidRPr="00C85682">
        <w:rPr>
          <w:rFonts w:ascii="GHEA Grapalat" w:hAnsi="GHEA Grapalat"/>
          <w:b/>
          <w:i/>
          <w:sz w:val="20"/>
          <w:szCs w:val="20"/>
          <w:lang w:val="en-US" w:eastAsia="en-US" w:bidi="ar-SA"/>
        </w:rPr>
        <w:t>ԲՄԽԾՁԲ</w:t>
      </w:r>
      <w:r w:rsidRPr="00C85682">
        <w:rPr>
          <w:rFonts w:ascii="GHEA Grapalat" w:hAnsi="GHEA Grapalat"/>
          <w:b/>
          <w:i/>
          <w:sz w:val="20"/>
          <w:szCs w:val="20"/>
          <w:lang w:val="af-ZA" w:eastAsia="en-US" w:bidi="ar-SA"/>
        </w:rPr>
        <w:t>-24/14</w:t>
      </w:r>
    </w:p>
    <w:p w:rsidR="0035144D" w:rsidRDefault="0035144D" w:rsidP="0035144D">
      <w:pPr>
        <w:pStyle w:val="NormalWeb"/>
        <w:spacing w:before="0" w:beforeAutospacing="0" w:after="0" w:afterAutospacing="0"/>
        <w:jc w:val="center"/>
        <w:rPr>
          <w:rFonts w:ascii="GHEA Grapalat" w:hAnsi="GHEA Grapalat"/>
          <w:b/>
          <w:bCs/>
          <w:color w:val="000000"/>
        </w:rPr>
      </w:pPr>
    </w:p>
    <w:p w:rsidR="0035144D" w:rsidRDefault="0035144D" w:rsidP="0035144D">
      <w:pPr>
        <w:pStyle w:val="NormalWeb"/>
        <w:spacing w:before="0" w:beforeAutospacing="0" w:after="0" w:afterAutospacing="0"/>
        <w:jc w:val="center"/>
        <w:rPr>
          <w:rFonts w:ascii="GHEA Grapalat" w:hAnsi="GHEA Grapalat"/>
          <w:b/>
          <w:bCs/>
          <w:color w:val="000000"/>
        </w:rPr>
      </w:pPr>
    </w:p>
    <w:p w:rsidR="0035144D" w:rsidRDefault="0035144D" w:rsidP="0035144D">
      <w:pPr>
        <w:pStyle w:val="NormalWeb"/>
        <w:spacing w:before="0" w:beforeAutospacing="0" w:after="0" w:afterAutospacing="0"/>
        <w:jc w:val="center"/>
        <w:rPr>
          <w:color w:val="000000"/>
          <w:sz w:val="27"/>
          <w:szCs w:val="27"/>
        </w:rPr>
      </w:pPr>
      <w:r>
        <w:rPr>
          <w:rFonts w:ascii="GHEA Grapalat" w:hAnsi="GHEA Grapalat"/>
          <w:b/>
          <w:bCs/>
          <w:color w:val="000000"/>
        </w:rPr>
        <w:t>ОБЪЯВЛЕНИЕ:</w:t>
      </w:r>
    </w:p>
    <w:p w:rsidR="0035144D" w:rsidRDefault="0035144D" w:rsidP="0035144D">
      <w:pPr>
        <w:pStyle w:val="NormalWeb"/>
        <w:spacing w:before="0" w:beforeAutospacing="0" w:after="0" w:afterAutospacing="0"/>
        <w:jc w:val="center"/>
        <w:rPr>
          <w:color w:val="000000"/>
          <w:sz w:val="27"/>
          <w:szCs w:val="27"/>
        </w:rPr>
      </w:pPr>
      <w:r>
        <w:rPr>
          <w:rFonts w:ascii="GHEA Grapalat" w:hAnsi="GHEA Grapalat"/>
          <w:b/>
          <w:bCs/>
          <w:color w:val="000000"/>
          <w:sz w:val="20"/>
          <w:szCs w:val="20"/>
        </w:rPr>
        <w:t>О</w:t>
      </w:r>
      <w:r>
        <w:rPr>
          <w:rFonts w:ascii="Calibri" w:hAnsi="Calibri" w:cs="Calibri"/>
          <w:b/>
          <w:bCs/>
          <w:color w:val="000000"/>
          <w:sz w:val="20"/>
          <w:szCs w:val="20"/>
        </w:rPr>
        <w:t> </w:t>
      </w:r>
      <w:r>
        <w:rPr>
          <w:rFonts w:ascii="GHEA Grapalat" w:hAnsi="GHEA Grapalat"/>
          <w:b/>
          <w:bCs/>
          <w:color w:val="000000"/>
          <w:sz w:val="20"/>
          <w:szCs w:val="20"/>
        </w:rPr>
        <w:t>соответствии квалификационному критерию</w:t>
      </w:r>
      <w:r>
        <w:rPr>
          <w:rFonts w:ascii="Calibri" w:hAnsi="Calibri" w:cs="Calibri"/>
          <w:b/>
          <w:bCs/>
          <w:color w:val="000000"/>
          <w:sz w:val="20"/>
          <w:szCs w:val="20"/>
        </w:rPr>
        <w:t> </w:t>
      </w:r>
      <w:r>
        <w:rPr>
          <w:rFonts w:ascii="GHEA Grapalat" w:hAnsi="GHEA Grapalat"/>
          <w:b/>
          <w:bCs/>
          <w:color w:val="000000"/>
          <w:sz w:val="20"/>
          <w:szCs w:val="20"/>
        </w:rPr>
        <w:t>«</w:t>
      </w:r>
      <w:r>
        <w:rPr>
          <w:rFonts w:ascii="Calibri" w:hAnsi="Calibri" w:cs="Calibri"/>
          <w:b/>
          <w:bCs/>
          <w:color w:val="000000"/>
          <w:sz w:val="20"/>
          <w:szCs w:val="20"/>
        </w:rPr>
        <w:t> </w:t>
      </w:r>
      <w:r>
        <w:rPr>
          <w:rFonts w:ascii="GHEA Grapalat" w:hAnsi="GHEA Grapalat"/>
          <w:b/>
          <w:bCs/>
          <w:color w:val="000000"/>
          <w:sz w:val="20"/>
          <w:szCs w:val="20"/>
        </w:rPr>
        <w:t>Профессиональный</w:t>
      </w:r>
      <w:r>
        <w:rPr>
          <w:rFonts w:ascii="Calibri" w:hAnsi="Calibri" w:cs="Calibri"/>
          <w:b/>
          <w:bCs/>
          <w:color w:val="000000"/>
          <w:sz w:val="20"/>
          <w:szCs w:val="20"/>
        </w:rPr>
        <w:t> </w:t>
      </w:r>
      <w:r>
        <w:rPr>
          <w:rFonts w:ascii="GHEA Grapalat" w:hAnsi="GHEA Grapalat"/>
          <w:b/>
          <w:bCs/>
          <w:color w:val="000000"/>
          <w:sz w:val="20"/>
          <w:szCs w:val="20"/>
        </w:rPr>
        <w:t>опыт</w:t>
      </w:r>
      <w:r>
        <w:rPr>
          <w:rFonts w:ascii="Calibri" w:hAnsi="Calibri" w:cs="Calibri"/>
          <w:b/>
          <w:bCs/>
          <w:color w:val="000000"/>
          <w:sz w:val="20"/>
          <w:szCs w:val="20"/>
        </w:rPr>
        <w:t> </w:t>
      </w:r>
      <w:r>
        <w:rPr>
          <w:rFonts w:ascii="GHEA Grapalat" w:hAnsi="GHEA Grapalat"/>
          <w:b/>
          <w:bCs/>
          <w:color w:val="000000"/>
          <w:sz w:val="20"/>
          <w:szCs w:val="20"/>
        </w:rPr>
        <w:t>».</w:t>
      </w:r>
    </w:p>
    <w:p w:rsidR="0035144D" w:rsidRDefault="0035144D" w:rsidP="0035144D">
      <w:pPr>
        <w:pStyle w:val="NormalWeb"/>
        <w:spacing w:before="0" w:beforeAutospacing="0" w:after="0" w:afterAutospacing="0"/>
        <w:ind w:firstLine="567"/>
        <w:jc w:val="both"/>
        <w:rPr>
          <w:color w:val="000000"/>
          <w:sz w:val="27"/>
          <w:szCs w:val="27"/>
        </w:rPr>
      </w:pPr>
      <w:r>
        <w:rPr>
          <w:rFonts w:ascii="Calibri" w:hAnsi="Calibri" w:cs="Calibri"/>
          <w:color w:val="000000"/>
          <w:sz w:val="20"/>
          <w:szCs w:val="20"/>
        </w:rPr>
        <w:t> </w:t>
      </w:r>
    </w:p>
    <w:p w:rsidR="0035144D" w:rsidRDefault="004F757D" w:rsidP="0035144D">
      <w:pPr>
        <w:pStyle w:val="NormalWeb"/>
        <w:spacing w:before="0" w:beforeAutospacing="0" w:after="0" w:afterAutospacing="0"/>
        <w:jc w:val="both"/>
        <w:rPr>
          <w:color w:val="000000"/>
          <w:sz w:val="27"/>
          <w:szCs w:val="27"/>
        </w:rPr>
      </w:pPr>
      <w:r w:rsidRPr="004F757D">
        <w:rPr>
          <w:rFonts w:ascii="GHEA Grapalat" w:hAnsi="GHEA Grapalat"/>
          <w:color w:val="000000"/>
          <w:sz w:val="20"/>
          <w:szCs w:val="20"/>
        </w:rPr>
        <w:t>Ниже представлены 2021–2024 годы</w:t>
      </w:r>
      <w:r w:rsidR="0035144D">
        <w:rPr>
          <w:rFonts w:ascii="Calibri" w:hAnsi="Calibri" w:cs="Calibri"/>
          <w:color w:val="000000"/>
          <w:sz w:val="20"/>
          <w:szCs w:val="20"/>
          <w:u w:val="single"/>
        </w:rPr>
        <w:t>                                                                                  </w:t>
      </w:r>
      <w:r w:rsidRPr="004F757D">
        <w:rPr>
          <w:rFonts w:ascii="GHEA Grapalat" w:hAnsi="GHEA Grapalat"/>
          <w:color w:val="000000"/>
          <w:sz w:val="20"/>
          <w:szCs w:val="20"/>
        </w:rPr>
        <w:t>список реализованных контрактов:</w:t>
      </w:r>
      <w:r w:rsidR="0035144D">
        <w:rPr>
          <w:rFonts w:ascii="GHEA Grapalat" w:hAnsi="GHEA Grapalat"/>
          <w:color w:val="000000"/>
          <w:sz w:val="20"/>
          <w:szCs w:val="20"/>
        </w:rPr>
        <w:t>:</w:t>
      </w:r>
      <w:r w:rsidR="0035144D" w:rsidRPr="0035144D">
        <w:rPr>
          <w:rFonts w:ascii="GHEA Grapalat" w:hAnsi="GHEA Grapalat"/>
          <w:color w:val="000000"/>
          <w:sz w:val="16"/>
          <w:szCs w:val="16"/>
          <w:vertAlign w:val="superscript"/>
        </w:rPr>
        <w:t xml:space="preserve"> </w:t>
      </w:r>
      <w:r w:rsidR="0035144D">
        <w:rPr>
          <w:rFonts w:ascii="GHEA Grapalat" w:hAnsi="GHEA Grapalat"/>
          <w:color w:val="000000"/>
          <w:sz w:val="16"/>
          <w:szCs w:val="16"/>
          <w:vertAlign w:val="superscript"/>
        </w:rPr>
        <w:t xml:space="preserve">                                                                                                       имя участника:</w:t>
      </w:r>
      <w:r w:rsidR="0035144D">
        <w:rPr>
          <w:rFonts w:ascii="Calibri" w:hAnsi="Calibri" w:cs="Calibri"/>
          <w:i/>
          <w:iCs/>
          <w:color w:val="000000"/>
          <w:sz w:val="11"/>
          <w:szCs w:val="11"/>
          <w:vertAlign w:val="superscript"/>
        </w:rPr>
        <w:t> </w:t>
      </w:r>
    </w:p>
    <w:p w:rsidR="0035144D" w:rsidRDefault="0035144D" w:rsidP="0035144D">
      <w:pPr>
        <w:pStyle w:val="NormalWeb"/>
        <w:spacing w:before="0" w:beforeAutospacing="0" w:after="0" w:afterAutospacing="0"/>
        <w:jc w:val="both"/>
        <w:rPr>
          <w:color w:val="000000"/>
          <w:sz w:val="27"/>
          <w:szCs w:val="27"/>
        </w:rPr>
      </w:pPr>
    </w:p>
    <w:p w:rsidR="0035144D" w:rsidRDefault="0035144D" w:rsidP="0035144D">
      <w:pPr>
        <w:pStyle w:val="NormalWeb"/>
        <w:spacing w:before="0" w:beforeAutospacing="0" w:after="0" w:afterAutospacing="0"/>
        <w:jc w:val="both"/>
        <w:rPr>
          <w:color w:val="000000"/>
          <w:sz w:val="27"/>
          <w:szCs w:val="27"/>
        </w:rPr>
      </w:pPr>
    </w:p>
    <w:tbl>
      <w:tblPr>
        <w:tblW w:w="10350" w:type="dxa"/>
        <w:tblCellMar>
          <w:left w:w="0" w:type="dxa"/>
          <w:right w:w="0" w:type="dxa"/>
        </w:tblCellMar>
        <w:tblLook w:val="04A0" w:firstRow="1" w:lastRow="0" w:firstColumn="1" w:lastColumn="0" w:noHBand="0" w:noVBand="1"/>
      </w:tblPr>
      <w:tblGrid>
        <w:gridCol w:w="802"/>
        <w:gridCol w:w="1339"/>
        <w:gridCol w:w="1348"/>
        <w:gridCol w:w="2671"/>
        <w:gridCol w:w="4190"/>
      </w:tblGrid>
      <w:tr w:rsidR="0035144D" w:rsidTr="008C7A64">
        <w:tc>
          <w:tcPr>
            <w:tcW w:w="10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jc w:val="center"/>
            </w:pPr>
            <w:r w:rsidRPr="0035144D">
              <w:rPr>
                <w:rFonts w:ascii="Sylfaen" w:hAnsi="Sylfaen"/>
              </w:rPr>
              <w:t>Аналогичные консультативные услуги по техническому надзору, оказываемые Организацией технического надзора за строительством газопроводов общины Гарни</w:t>
            </w:r>
          </w:p>
        </w:tc>
      </w:tr>
      <w:tr w:rsidR="0035144D" w:rsidTr="008C7A64">
        <w:tc>
          <w:tcPr>
            <w:tcW w:w="10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jc w:val="center"/>
            </w:pPr>
            <w:r>
              <w:rPr>
                <w:rFonts w:ascii="Sylfaen" w:hAnsi="Sylfaen"/>
              </w:rPr>
              <w:t>Контракты </w:t>
            </w:r>
            <w:r>
              <w:rPr>
                <w:rFonts w:ascii="Sylfaen" w:hAnsi="Sylfaen"/>
                <w:sz w:val="20"/>
                <w:szCs w:val="20"/>
              </w:rPr>
              <w:t>*</w:t>
            </w:r>
          </w:p>
        </w:tc>
      </w:tr>
      <w:tr w:rsidR="0035144D" w:rsidTr="008C7A64">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jc w:val="center"/>
            </w:pPr>
            <w:r>
              <w:rPr>
                <w:rFonts w:ascii="Sylfaen" w:hAnsi="Sylfaen"/>
                <w:sz w:val="20"/>
                <w:szCs w:val="20"/>
              </w:rPr>
              <w:t>Адрес:</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jc w:val="center"/>
            </w:pPr>
            <w:r>
              <w:rPr>
                <w:rFonts w:ascii="Sylfaen" w:hAnsi="Sylfaen"/>
                <w:sz w:val="20"/>
                <w:szCs w:val="20"/>
              </w:rPr>
              <w:t>Год:</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jc w:val="center"/>
            </w:pPr>
            <w:r>
              <w:rPr>
                <w:rFonts w:ascii="Sylfaen" w:hAnsi="Sylfaen"/>
                <w:sz w:val="20"/>
                <w:szCs w:val="20"/>
              </w:rPr>
              <w:t>количество денег</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jc w:val="center"/>
            </w:pPr>
            <w:r>
              <w:rPr>
                <w:rFonts w:ascii="Sylfaen" w:hAnsi="Sylfaen"/>
                <w:sz w:val="20"/>
                <w:szCs w:val="20"/>
              </w:rPr>
              <w:t>имя</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jc w:val="center"/>
            </w:pPr>
            <w:r>
              <w:rPr>
                <w:rFonts w:ascii="Sylfaen" w:hAnsi="Sylfaen"/>
                <w:sz w:val="20"/>
                <w:szCs w:val="20"/>
              </w:rPr>
              <w:t>Контактные данные заказчика: телефон, электронная почта. Эл. адрес:</w:t>
            </w:r>
          </w:p>
        </w:tc>
      </w:tr>
      <w:tr w:rsidR="0035144D" w:rsidTr="008C7A64">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pPr>
            <w:r>
              <w:rPr>
                <w:rFonts w:ascii="Sylfaen" w:hAnsi="Sylfaen"/>
              </w:rPr>
              <w:t> </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ind w:firstLine="567"/>
              <w:jc w:val="center"/>
            </w:pPr>
            <w:r>
              <w:rPr>
                <w:rFonts w:ascii="Sylfaen" w:hAnsi="Sylfaen"/>
              </w:rPr>
              <w:t> </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ind w:firstLine="567"/>
              <w:jc w:val="center"/>
            </w:pPr>
            <w:r>
              <w:rPr>
                <w:rFonts w:ascii="Sylfaen" w:hAnsi="Sylfaen"/>
              </w:rPr>
              <w:t> </w:t>
            </w:r>
          </w:p>
        </w:tc>
      </w:tr>
      <w:tr w:rsidR="0035144D" w:rsidTr="008C7A64">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pPr>
            <w:r>
              <w:rPr>
                <w:rFonts w:ascii="Sylfaen" w:hAnsi="Sylfaen"/>
              </w:rPr>
              <w:t> </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ind w:firstLine="567"/>
              <w:jc w:val="center"/>
            </w:pPr>
            <w:r>
              <w:rPr>
                <w:rFonts w:ascii="Sylfaen" w:hAnsi="Sylfaen"/>
              </w:rPr>
              <w:t> </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ind w:firstLine="567"/>
              <w:jc w:val="center"/>
            </w:pPr>
            <w:r>
              <w:rPr>
                <w:rFonts w:ascii="Sylfaen" w:hAnsi="Sylfaen"/>
              </w:rPr>
              <w:t> </w:t>
            </w:r>
          </w:p>
        </w:tc>
      </w:tr>
    </w:tbl>
    <w:p w:rsidR="0035144D" w:rsidRDefault="0035144D" w:rsidP="0035144D">
      <w:pPr>
        <w:pStyle w:val="NormalWeb"/>
        <w:spacing w:before="0" w:beforeAutospacing="0" w:after="0" w:afterAutospacing="0"/>
        <w:ind w:firstLine="567"/>
        <w:jc w:val="both"/>
        <w:rPr>
          <w:color w:val="000000"/>
          <w:sz w:val="27"/>
          <w:szCs w:val="27"/>
        </w:rPr>
      </w:pPr>
      <w:r>
        <w:rPr>
          <w:rFonts w:ascii="Calibri" w:hAnsi="Calibri" w:cs="Calibri"/>
          <w:color w:val="000000"/>
          <w:sz w:val="20"/>
          <w:szCs w:val="20"/>
        </w:rPr>
        <w:t> </w:t>
      </w:r>
    </w:p>
    <w:p w:rsidR="0035144D" w:rsidRPr="007B32DD" w:rsidRDefault="0035144D" w:rsidP="0035144D">
      <w:pPr>
        <w:pStyle w:val="NormalWeb"/>
        <w:spacing w:before="0" w:beforeAutospacing="0" w:after="0" w:afterAutospacing="0"/>
        <w:jc w:val="both"/>
        <w:rPr>
          <w:color w:val="000000"/>
          <w:sz w:val="27"/>
          <w:szCs w:val="27"/>
        </w:rPr>
      </w:pPr>
      <w:r w:rsidRPr="00C45F5D">
        <w:rPr>
          <w:rFonts w:ascii="GHEA Grapalat" w:hAnsi="GHEA Grapalat"/>
          <w:b/>
          <w:bCs/>
          <w:i/>
          <w:iCs/>
          <w:color w:val="000000"/>
          <w:sz w:val="22"/>
          <w:szCs w:val="22"/>
        </w:rPr>
        <w:t xml:space="preserve">Прилагается в рамках процедуры с кодом </w:t>
      </w:r>
      <w:r w:rsidRPr="00C85682">
        <w:rPr>
          <w:rFonts w:ascii="GHEA Grapalat" w:hAnsi="GHEA Grapalat"/>
          <w:b/>
          <w:i/>
          <w:sz w:val="20"/>
          <w:szCs w:val="20"/>
          <w:lang w:val="en-US" w:eastAsia="en-US" w:bidi="ar-SA"/>
        </w:rPr>
        <w:t>ԳՀ</w:t>
      </w:r>
      <w:r w:rsidRPr="00C85682">
        <w:rPr>
          <w:rFonts w:ascii="GHEA Grapalat" w:hAnsi="GHEA Grapalat"/>
          <w:b/>
          <w:i/>
          <w:sz w:val="20"/>
          <w:szCs w:val="20"/>
          <w:lang w:val="af-ZA" w:eastAsia="en-US" w:bidi="ar-SA"/>
        </w:rPr>
        <w:t>-</w:t>
      </w:r>
      <w:r w:rsidRPr="00C85682">
        <w:rPr>
          <w:rFonts w:ascii="GHEA Grapalat" w:hAnsi="GHEA Grapalat"/>
          <w:b/>
          <w:i/>
          <w:sz w:val="20"/>
          <w:szCs w:val="20"/>
          <w:lang w:val="en-US" w:eastAsia="en-US" w:bidi="ar-SA"/>
        </w:rPr>
        <w:t>ԲՄԽԾՁԲ</w:t>
      </w:r>
      <w:r w:rsidRPr="00C85682">
        <w:rPr>
          <w:rFonts w:ascii="GHEA Grapalat" w:hAnsi="GHEA Grapalat"/>
          <w:b/>
          <w:i/>
          <w:sz w:val="20"/>
          <w:szCs w:val="20"/>
          <w:lang w:val="af-ZA" w:eastAsia="en-US" w:bidi="ar-SA"/>
        </w:rPr>
        <w:t>-24/14</w:t>
      </w:r>
      <w:r w:rsidRPr="00040037">
        <w:rPr>
          <w:rFonts w:ascii="GHEA Grapalat" w:hAnsi="GHEA Grapalat"/>
          <w:b/>
          <w:lang w:val="es-ES" w:eastAsia="en-US" w:bidi="ar-SA"/>
        </w:rPr>
        <w:t xml:space="preserve"> </w:t>
      </w:r>
      <w:r w:rsidRPr="00C45F5D">
        <w:rPr>
          <w:rFonts w:ascii="GHEA Grapalat" w:hAnsi="GHEA Grapalat"/>
          <w:b/>
          <w:bCs/>
          <w:i/>
          <w:iCs/>
          <w:color w:val="000000"/>
          <w:sz w:val="22"/>
          <w:szCs w:val="22"/>
        </w:rPr>
        <w:t>(Копии ранее заключенного контракта (ов), а также для оценки надлежащего исполнения этого контракта (ов) копия акта, удостоверяющего выполнение контракта (протокол приемки-передачи и т. Д.), Утвержденного сторонами к договору или письменное подтверждение стороны, принимающей договор.</w:t>
      </w: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709"/>
        <w:jc w:val="both"/>
        <w:rPr>
          <w:color w:val="000000"/>
          <w:sz w:val="27"/>
          <w:szCs w:val="27"/>
        </w:rPr>
      </w:pPr>
      <w:r>
        <w:rPr>
          <w:rFonts w:ascii="Calibri" w:hAnsi="Calibri" w:cs="Calibri"/>
          <w:color w:val="000000"/>
          <w:sz w:val="20"/>
          <w:szCs w:val="20"/>
        </w:rPr>
        <w:t> </w:t>
      </w:r>
    </w:p>
    <w:p w:rsidR="0035144D" w:rsidRDefault="0035144D" w:rsidP="0035144D">
      <w:pPr>
        <w:pStyle w:val="NormalWeb"/>
        <w:spacing w:before="0" w:beforeAutospacing="0" w:after="0" w:afterAutospacing="0"/>
        <w:ind w:firstLine="709"/>
        <w:jc w:val="both"/>
        <w:rPr>
          <w:color w:val="000000"/>
          <w:sz w:val="27"/>
          <w:szCs w:val="27"/>
        </w:rPr>
      </w:pPr>
      <w:r>
        <w:rPr>
          <w:rFonts w:ascii="Calibri" w:hAnsi="Calibri" w:cs="Calibri"/>
          <w:color w:val="000000"/>
          <w:sz w:val="20"/>
          <w:szCs w:val="20"/>
        </w:rPr>
        <w:t> </w:t>
      </w:r>
    </w:p>
    <w:p w:rsidR="0035144D" w:rsidRDefault="0035144D" w:rsidP="0035144D">
      <w:pPr>
        <w:pStyle w:val="NormalWeb"/>
        <w:spacing w:before="0" w:beforeAutospacing="0" w:after="0" w:afterAutospacing="0"/>
        <w:rPr>
          <w:color w:val="000000"/>
          <w:sz w:val="27"/>
          <w:szCs w:val="27"/>
        </w:rPr>
      </w:pPr>
      <w:r>
        <w:rPr>
          <w:rFonts w:ascii="Calibri" w:hAnsi="Calibri" w:cs="Calibri"/>
          <w:color w:val="000000"/>
          <w:sz w:val="20"/>
          <w:szCs w:val="20"/>
        </w:rPr>
        <w:t> </w:t>
      </w:r>
    </w:p>
    <w:p w:rsidR="0035144D" w:rsidRPr="000C1746" w:rsidRDefault="0035144D" w:rsidP="0035144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5144D" w:rsidRPr="000C1746" w:rsidRDefault="0035144D" w:rsidP="0035144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5144D" w:rsidRPr="000C1746" w:rsidRDefault="0035144D" w:rsidP="0035144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35144D" w:rsidRPr="009044F1" w:rsidRDefault="0035144D" w:rsidP="0035144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center"/>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ind w:firstLine="284"/>
        <w:jc w:val="right"/>
        <w:rPr>
          <w:rFonts w:ascii="Calibri" w:hAnsi="Calibri" w:cs="Calibri"/>
          <w:b/>
          <w:bCs/>
          <w:color w:val="000000"/>
          <w:sz w:val="20"/>
          <w:szCs w:val="20"/>
        </w:rPr>
      </w:pPr>
    </w:p>
    <w:p w:rsidR="0035144D" w:rsidRDefault="0035144D" w:rsidP="0035144D">
      <w:pPr>
        <w:pStyle w:val="NormalWeb"/>
        <w:spacing w:before="0" w:beforeAutospacing="0" w:after="0" w:afterAutospacing="0"/>
        <w:ind w:firstLine="284"/>
        <w:jc w:val="right"/>
        <w:rPr>
          <w:rFonts w:ascii="Calibri" w:hAnsi="Calibri" w:cs="Calibri"/>
          <w:b/>
          <w:bCs/>
          <w:color w:val="000000"/>
          <w:sz w:val="20"/>
          <w:szCs w:val="20"/>
        </w:rPr>
      </w:pPr>
    </w:p>
    <w:p w:rsidR="0035144D" w:rsidRDefault="0035144D" w:rsidP="0035144D">
      <w:pPr>
        <w:pStyle w:val="NormalWeb"/>
        <w:spacing w:before="0" w:beforeAutospacing="0" w:after="0" w:afterAutospacing="0"/>
        <w:ind w:firstLine="284"/>
        <w:jc w:val="right"/>
        <w:rPr>
          <w:rFonts w:ascii="Calibri" w:hAnsi="Calibri" w:cs="Calibri"/>
          <w:b/>
          <w:bCs/>
          <w:color w:val="000000"/>
          <w:sz w:val="20"/>
          <w:szCs w:val="20"/>
        </w:rPr>
      </w:pPr>
    </w:p>
    <w:p w:rsidR="0035144D" w:rsidRPr="00C45F5D" w:rsidRDefault="0035144D" w:rsidP="0035144D">
      <w:pPr>
        <w:pStyle w:val="NormalWeb"/>
        <w:spacing w:before="0" w:beforeAutospacing="0" w:after="0" w:afterAutospacing="0"/>
        <w:ind w:firstLine="284"/>
        <w:jc w:val="right"/>
        <w:rPr>
          <w:rFonts w:ascii="GHEA Grapalat" w:hAnsi="GHEA Grapalat"/>
          <w:b/>
          <w:bCs/>
          <w:color w:val="000000"/>
          <w:sz w:val="20"/>
          <w:szCs w:val="20"/>
        </w:rPr>
      </w:pPr>
      <w:r w:rsidRPr="00C45F5D">
        <w:rPr>
          <w:rFonts w:ascii="Calibri" w:hAnsi="Calibri" w:cs="Calibri"/>
          <w:b/>
          <w:bCs/>
          <w:color w:val="000000"/>
          <w:sz w:val="20"/>
          <w:szCs w:val="20"/>
        </w:rPr>
        <w:lastRenderedPageBreak/>
        <w:t> </w:t>
      </w:r>
    </w:p>
    <w:p w:rsidR="0035144D" w:rsidRPr="00C45F5D" w:rsidRDefault="0035144D" w:rsidP="0035144D">
      <w:pPr>
        <w:pStyle w:val="NormalWeb"/>
        <w:spacing w:before="0" w:beforeAutospacing="0" w:after="0" w:afterAutospacing="0"/>
        <w:ind w:firstLine="284"/>
        <w:jc w:val="right"/>
        <w:rPr>
          <w:rFonts w:ascii="GHEA Grapalat" w:hAnsi="GHEA Grapalat"/>
          <w:b/>
          <w:bCs/>
          <w:color w:val="000000"/>
          <w:sz w:val="20"/>
          <w:szCs w:val="20"/>
        </w:rPr>
      </w:pPr>
      <w:r>
        <w:rPr>
          <w:rFonts w:ascii="GHEA Grapalat" w:hAnsi="GHEA Grapalat"/>
          <w:b/>
          <w:bCs/>
          <w:color w:val="000000"/>
          <w:sz w:val="20"/>
          <w:szCs w:val="20"/>
        </w:rPr>
        <w:t>Приложение</w:t>
      </w:r>
      <w:r w:rsidRPr="00C45F5D">
        <w:rPr>
          <w:rFonts w:ascii="Calibri" w:hAnsi="Calibri" w:cs="Calibri"/>
          <w:b/>
          <w:bCs/>
          <w:color w:val="000000"/>
          <w:sz w:val="20"/>
          <w:szCs w:val="20"/>
        </w:rPr>
        <w:t>  </w:t>
      </w:r>
      <w:r>
        <w:rPr>
          <w:rFonts w:ascii="GHEA Grapalat" w:hAnsi="GHEA Grapalat"/>
          <w:b/>
          <w:bCs/>
          <w:color w:val="000000"/>
          <w:sz w:val="20"/>
          <w:szCs w:val="20"/>
        </w:rPr>
        <w:t xml:space="preserve"> N 1</w:t>
      </w:r>
      <w:r w:rsidRPr="00C45F5D">
        <w:rPr>
          <w:rFonts w:ascii="GHEA Grapalat" w:hAnsi="GHEA Grapalat"/>
          <w:b/>
          <w:bCs/>
          <w:color w:val="000000"/>
          <w:sz w:val="20"/>
          <w:szCs w:val="20"/>
        </w:rPr>
        <w:t>.2</w:t>
      </w:r>
    </w:p>
    <w:p w:rsidR="004F757D" w:rsidRDefault="004F757D" w:rsidP="004F757D">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p>
    <w:p w:rsidR="004F757D" w:rsidRDefault="004F757D" w:rsidP="004F757D">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Pr="00C85682">
        <w:rPr>
          <w:rFonts w:ascii="GHEA Grapalat" w:hAnsi="GHEA Grapalat"/>
          <w:b/>
          <w:i/>
          <w:sz w:val="20"/>
          <w:szCs w:val="20"/>
          <w:lang w:val="en-US" w:eastAsia="en-US" w:bidi="ar-SA"/>
        </w:rPr>
        <w:t>ԳՀ</w:t>
      </w:r>
      <w:r w:rsidRPr="00C85682">
        <w:rPr>
          <w:rFonts w:ascii="GHEA Grapalat" w:hAnsi="GHEA Grapalat"/>
          <w:b/>
          <w:i/>
          <w:sz w:val="20"/>
          <w:szCs w:val="20"/>
          <w:lang w:val="af-ZA" w:eastAsia="en-US" w:bidi="ar-SA"/>
        </w:rPr>
        <w:t>-</w:t>
      </w:r>
      <w:r w:rsidRPr="00C85682">
        <w:rPr>
          <w:rFonts w:ascii="GHEA Grapalat" w:hAnsi="GHEA Grapalat"/>
          <w:b/>
          <w:i/>
          <w:sz w:val="20"/>
          <w:szCs w:val="20"/>
          <w:lang w:val="en-US" w:eastAsia="en-US" w:bidi="ar-SA"/>
        </w:rPr>
        <w:t>ԲՄԽԾՁԲ</w:t>
      </w:r>
      <w:r w:rsidRPr="00C85682">
        <w:rPr>
          <w:rFonts w:ascii="GHEA Grapalat" w:hAnsi="GHEA Grapalat"/>
          <w:b/>
          <w:i/>
          <w:sz w:val="20"/>
          <w:szCs w:val="20"/>
          <w:lang w:val="af-ZA" w:eastAsia="en-US" w:bidi="ar-SA"/>
        </w:rPr>
        <w:t>-24/14</w:t>
      </w:r>
    </w:p>
    <w:p w:rsidR="0035144D" w:rsidRDefault="0035144D" w:rsidP="0035144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jc w:val="center"/>
        <w:rPr>
          <w:color w:val="000000"/>
          <w:sz w:val="27"/>
          <w:szCs w:val="27"/>
        </w:rPr>
      </w:pPr>
      <w:r>
        <w:rPr>
          <w:rFonts w:ascii="Calibri" w:hAnsi="Calibri" w:cs="Calibri"/>
          <w:b/>
          <w:bCs/>
          <w:color w:val="000000"/>
        </w:rPr>
        <w:t> </w:t>
      </w:r>
    </w:p>
    <w:p w:rsidR="004F757D" w:rsidRPr="004F757D" w:rsidRDefault="004F757D" w:rsidP="004F757D">
      <w:pPr>
        <w:pStyle w:val="NormalWeb"/>
        <w:spacing w:after="0" w:afterAutospacing="0"/>
        <w:jc w:val="center"/>
        <w:rPr>
          <w:rFonts w:ascii="GHEA Grapalat" w:hAnsi="GHEA Grapalat"/>
          <w:b/>
          <w:bCs/>
          <w:color w:val="000000"/>
        </w:rPr>
      </w:pPr>
      <w:r w:rsidRPr="004F757D">
        <w:rPr>
          <w:rFonts w:ascii="GHEA Grapalat" w:hAnsi="GHEA Grapalat"/>
          <w:b/>
          <w:bCs/>
          <w:color w:val="000000"/>
        </w:rPr>
        <w:t>ССЫЛКА</w:t>
      </w:r>
    </w:p>
    <w:p w:rsidR="0035144D" w:rsidRDefault="004F757D" w:rsidP="004F757D">
      <w:pPr>
        <w:pStyle w:val="NormalWeb"/>
        <w:spacing w:before="0" w:beforeAutospacing="0" w:after="0" w:afterAutospacing="0"/>
        <w:jc w:val="center"/>
        <w:rPr>
          <w:color w:val="000000"/>
          <w:sz w:val="27"/>
          <w:szCs w:val="27"/>
        </w:rPr>
      </w:pPr>
      <w:r w:rsidRPr="004F757D">
        <w:rPr>
          <w:rFonts w:ascii="GHEA Grapalat" w:hAnsi="GHEA Grapalat"/>
          <w:b/>
          <w:bCs/>
          <w:color w:val="000000"/>
        </w:rPr>
        <w:t>О КЛЮЧЕВОМ ПЕРСОНАЛЕ, ПРЕДЛАГАЕМОМ УЧАСТНИКОМ</w:t>
      </w:r>
    </w:p>
    <w:tbl>
      <w:tblPr>
        <w:tblW w:w="10486" w:type="dxa"/>
        <w:tblInd w:w="-743" w:type="dxa"/>
        <w:tblCellMar>
          <w:left w:w="0" w:type="dxa"/>
          <w:right w:w="0" w:type="dxa"/>
        </w:tblCellMar>
        <w:tblLook w:val="04A0" w:firstRow="1" w:lastRow="0" w:firstColumn="1" w:lastColumn="0" w:noHBand="0" w:noVBand="1"/>
      </w:tblPr>
      <w:tblGrid>
        <w:gridCol w:w="1520"/>
        <w:gridCol w:w="2414"/>
        <w:gridCol w:w="2072"/>
        <w:gridCol w:w="2543"/>
        <w:gridCol w:w="1937"/>
      </w:tblGrid>
      <w:tr w:rsidR="0035144D" w:rsidTr="008C7A64">
        <w:trPr>
          <w:trHeight w:val="265"/>
        </w:trPr>
        <w:tc>
          <w:tcPr>
            <w:tcW w:w="10486"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ind w:firstLine="567"/>
              <w:jc w:val="center"/>
              <w:rPr>
                <w:sz w:val="20"/>
                <w:szCs w:val="20"/>
              </w:rPr>
            </w:pPr>
            <w:r>
              <w:rPr>
                <w:rFonts w:ascii="GHEA Grapalat" w:hAnsi="GHEA Grapalat"/>
                <w:sz w:val="20"/>
                <w:szCs w:val="20"/>
              </w:rPr>
              <w:t>Специалисты</w:t>
            </w:r>
            <w:r>
              <w:rPr>
                <w:rFonts w:ascii="Calibri" w:hAnsi="Calibri" w:cs="Calibri"/>
                <w:sz w:val="20"/>
                <w:szCs w:val="20"/>
              </w:rPr>
              <w:t> </w:t>
            </w:r>
            <w:r>
              <w:rPr>
                <w:rFonts w:ascii="GHEA Grapalat" w:hAnsi="GHEA Grapalat"/>
                <w:sz w:val="20"/>
                <w:szCs w:val="20"/>
              </w:rPr>
              <w:t>включены в</w:t>
            </w:r>
            <w:r>
              <w:rPr>
                <w:rFonts w:ascii="Calibri" w:hAnsi="Calibri" w:cs="Calibri"/>
                <w:sz w:val="20"/>
                <w:szCs w:val="20"/>
              </w:rPr>
              <w:t> </w:t>
            </w:r>
            <w:r>
              <w:rPr>
                <w:rFonts w:ascii="GHEA Grapalat" w:hAnsi="GHEA Grapalat"/>
                <w:sz w:val="20"/>
                <w:szCs w:val="20"/>
              </w:rPr>
              <w:t>основной</w:t>
            </w:r>
            <w:r>
              <w:rPr>
                <w:rFonts w:ascii="Calibri" w:hAnsi="Calibri" w:cs="Calibri"/>
                <w:sz w:val="20"/>
                <w:szCs w:val="20"/>
              </w:rPr>
              <w:t> </w:t>
            </w:r>
            <w:r>
              <w:rPr>
                <w:rFonts w:ascii="GHEA Grapalat" w:hAnsi="GHEA Grapalat"/>
                <w:sz w:val="20"/>
                <w:szCs w:val="20"/>
              </w:rPr>
              <w:t>состав</w:t>
            </w:r>
          </w:p>
        </w:tc>
      </w:tr>
      <w:tr w:rsidR="0035144D" w:rsidTr="008C7A64">
        <w:trPr>
          <w:trHeight w:val="265"/>
        </w:trPr>
        <w:tc>
          <w:tcPr>
            <w:tcW w:w="152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имя</w:t>
            </w:r>
            <w:r>
              <w:rPr>
                <w:rFonts w:ascii="Calibri" w:hAnsi="Calibri" w:cs="Calibri"/>
                <w:sz w:val="20"/>
                <w:szCs w:val="20"/>
              </w:rPr>
              <w:t> </w:t>
            </w:r>
            <w:r>
              <w:rPr>
                <w:rFonts w:ascii="GHEA Grapalat" w:hAnsi="GHEA Grapalat"/>
                <w:sz w:val="20"/>
                <w:szCs w:val="20"/>
              </w:rPr>
              <w:t>,</w:t>
            </w:r>
            <w:r>
              <w:rPr>
                <w:rFonts w:ascii="Calibri" w:hAnsi="Calibri" w:cs="Calibri"/>
                <w:sz w:val="20"/>
                <w:szCs w:val="20"/>
              </w:rPr>
              <w:t> </w:t>
            </w:r>
            <w:r>
              <w:rPr>
                <w:rFonts w:ascii="GHEA Grapalat" w:hAnsi="GHEA Grapalat"/>
                <w:sz w:val="20"/>
                <w:szCs w:val="20"/>
              </w:rPr>
              <w:t>фамилия</w:t>
            </w:r>
          </w:p>
        </w:tc>
        <w:tc>
          <w:tcPr>
            <w:tcW w:w="24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Квалификация:</w:t>
            </w:r>
          </w:p>
        </w:tc>
        <w:tc>
          <w:tcPr>
            <w:tcW w:w="46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ind w:firstLine="567"/>
              <w:jc w:val="both"/>
              <w:rPr>
                <w:sz w:val="20"/>
                <w:szCs w:val="20"/>
              </w:rPr>
            </w:pPr>
            <w:r>
              <w:rPr>
                <w:rFonts w:ascii="GHEA Grapalat" w:hAnsi="GHEA Grapalat"/>
                <w:sz w:val="20"/>
                <w:szCs w:val="20"/>
                <w:shd w:val="clear" w:color="auto" w:fill="C9D7F1"/>
              </w:rPr>
              <w:t>опыт</w:t>
            </w:r>
            <w:r>
              <w:rPr>
                <w:rFonts w:ascii="Calibri" w:hAnsi="Calibri" w:cs="Calibri"/>
                <w:sz w:val="20"/>
                <w:szCs w:val="20"/>
                <w:shd w:val="clear" w:color="auto" w:fill="C9D7F1"/>
              </w:rPr>
              <w:t> </w:t>
            </w:r>
            <w:r>
              <w:rPr>
                <w:rFonts w:ascii="GHEA Grapalat" w:hAnsi="GHEA Grapalat"/>
                <w:sz w:val="20"/>
                <w:szCs w:val="20"/>
                <w:shd w:val="clear" w:color="auto" w:fill="C9D7F1"/>
              </w:rPr>
              <w:t>работы</w:t>
            </w:r>
          </w:p>
        </w:tc>
        <w:tc>
          <w:tcPr>
            <w:tcW w:w="193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Имя</w:t>
            </w:r>
            <w:r>
              <w:rPr>
                <w:rFonts w:ascii="Calibri" w:hAnsi="Calibri" w:cs="Calibri"/>
                <w:sz w:val="20"/>
                <w:szCs w:val="20"/>
              </w:rPr>
              <w:t> </w:t>
            </w:r>
            <w:r>
              <w:rPr>
                <w:rFonts w:ascii="GHEA Grapalat" w:hAnsi="GHEA Grapalat"/>
                <w:sz w:val="20"/>
                <w:szCs w:val="20"/>
              </w:rPr>
              <w:t>работодателя</w:t>
            </w:r>
            <w:r>
              <w:rPr>
                <w:rFonts w:ascii="Calibri" w:hAnsi="Calibri" w:cs="Calibri"/>
                <w:sz w:val="20"/>
                <w:szCs w:val="20"/>
              </w:rPr>
              <w:t> </w:t>
            </w:r>
            <w:r>
              <w:rPr>
                <w:rFonts w:ascii="GHEA Grapalat" w:hAnsi="GHEA Grapalat"/>
                <w:sz w:val="20"/>
                <w:szCs w:val="20"/>
              </w:rPr>
              <w:t>:</w:t>
            </w:r>
          </w:p>
        </w:tc>
      </w:tr>
      <w:tr w:rsidR="0035144D" w:rsidTr="008C7A64">
        <w:trPr>
          <w:trHeight w:val="4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144D" w:rsidRDefault="0035144D" w:rsidP="008C7A64">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144D" w:rsidRDefault="0035144D" w:rsidP="008C7A64">
            <w:pPr>
              <w:rPr>
                <w:sz w:val="20"/>
                <w:szCs w:val="20"/>
              </w:rPr>
            </w:pP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период:</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бизнес -</w:t>
            </w:r>
            <w:r>
              <w:rPr>
                <w:rFonts w:ascii="Calibri" w:hAnsi="Calibri" w:cs="Calibri"/>
                <w:sz w:val="20"/>
                <w:szCs w:val="20"/>
              </w:rPr>
              <w:t> </w:t>
            </w:r>
            <w:r>
              <w:rPr>
                <w:rFonts w:ascii="GHEA Grapalat" w:hAnsi="GHEA Grapalat"/>
                <w:sz w:val="20"/>
                <w:szCs w:val="20"/>
              </w:rPr>
              <w:t>сектор</w:t>
            </w:r>
            <w:r>
              <w:rPr>
                <w:rFonts w:ascii="Calibri" w:hAnsi="Calibri" w:cs="Calibri"/>
                <w:sz w:val="20"/>
                <w:szCs w:val="20"/>
              </w:rPr>
              <w:t> </w:t>
            </w:r>
            <w:r>
              <w:rPr>
                <w:rFonts w:ascii="GHEA Grapalat" w:hAnsi="GHEA Grapalat"/>
                <w:sz w:val="20"/>
                <w:szCs w:val="20"/>
              </w:rPr>
              <w:t>и</w:t>
            </w:r>
            <w:r>
              <w:rPr>
                <w:rFonts w:ascii="Calibri" w:hAnsi="Calibri" w:cs="Calibri"/>
                <w:sz w:val="20"/>
                <w:szCs w:val="20"/>
              </w:rPr>
              <w:t> </w:t>
            </w:r>
            <w:r>
              <w:rPr>
                <w:rFonts w:ascii="GHEA Grapalat" w:hAnsi="GHEA Grapalat"/>
                <w:sz w:val="20"/>
                <w:szCs w:val="20"/>
              </w:rPr>
              <w:t>работа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144D" w:rsidRDefault="0035144D" w:rsidP="008C7A64">
            <w:pPr>
              <w:rPr>
                <w:sz w:val="20"/>
                <w:szCs w:val="20"/>
              </w:rPr>
            </w:pPr>
          </w:p>
        </w:tc>
      </w:tr>
      <w:tr w:rsidR="0035144D" w:rsidTr="008C7A64">
        <w:trPr>
          <w:trHeight w:val="181"/>
        </w:trPr>
        <w:tc>
          <w:tcPr>
            <w:tcW w:w="1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ind w:firstLine="567"/>
              <w:jc w:val="both"/>
              <w:rPr>
                <w:sz w:val="20"/>
                <w:szCs w:val="20"/>
              </w:rPr>
            </w:pPr>
            <w:r>
              <w:rPr>
                <w:rFonts w:ascii="GHEA Grapalat" w:hAnsi="GHEA Grapalat"/>
                <w:sz w:val="20"/>
                <w:szCs w:val="20"/>
              </w:rPr>
              <w:t>1:</w:t>
            </w:r>
          </w:p>
        </w:tc>
        <w:tc>
          <w:tcPr>
            <w:tcW w:w="24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2:</w:t>
            </w: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3:</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4:</w:t>
            </w:r>
          </w:p>
        </w:tc>
        <w:tc>
          <w:tcPr>
            <w:tcW w:w="19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GHEA Grapalat" w:hAnsi="GHEA Grapalat"/>
                <w:sz w:val="20"/>
                <w:szCs w:val="20"/>
              </w:rPr>
              <w:t>5:</w:t>
            </w:r>
          </w:p>
        </w:tc>
      </w:tr>
      <w:tr w:rsidR="0035144D" w:rsidTr="008C7A64">
        <w:trPr>
          <w:trHeight w:val="181"/>
        </w:trPr>
        <w:tc>
          <w:tcPr>
            <w:tcW w:w="1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ind w:firstLine="567"/>
              <w:jc w:val="both"/>
              <w:rPr>
                <w:sz w:val="20"/>
                <w:szCs w:val="20"/>
              </w:rPr>
            </w:pPr>
            <w:r>
              <w:rPr>
                <w:rFonts w:ascii="Calibri" w:hAnsi="Calibri" w:cs="Calibri"/>
                <w:sz w:val="20"/>
                <w:szCs w:val="20"/>
              </w:rPr>
              <w:t> </w:t>
            </w:r>
          </w:p>
        </w:tc>
        <w:tc>
          <w:tcPr>
            <w:tcW w:w="24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19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144D" w:rsidRDefault="0035144D" w:rsidP="008C7A64">
            <w:pPr>
              <w:pStyle w:val="NormalWeb"/>
              <w:spacing w:before="0" w:beforeAutospacing="0" w:after="0" w:afterAutospacing="0" w:line="300" w:lineRule="atLeast"/>
              <w:jc w:val="center"/>
              <w:rPr>
                <w:sz w:val="20"/>
                <w:szCs w:val="20"/>
              </w:rPr>
            </w:pPr>
            <w:r>
              <w:rPr>
                <w:rFonts w:ascii="Calibri" w:hAnsi="Calibri" w:cs="Calibri"/>
                <w:sz w:val="20"/>
                <w:szCs w:val="20"/>
              </w:rPr>
              <w:t> </w:t>
            </w:r>
          </w:p>
        </w:tc>
      </w:tr>
    </w:tbl>
    <w:p w:rsidR="0035144D" w:rsidRDefault="0035144D" w:rsidP="0035144D">
      <w:pPr>
        <w:pStyle w:val="NormalWeb"/>
        <w:spacing w:before="0" w:beforeAutospacing="0" w:after="0" w:afterAutospacing="0"/>
        <w:jc w:val="right"/>
        <w:rPr>
          <w:color w:val="000000"/>
          <w:sz w:val="27"/>
          <w:szCs w:val="27"/>
        </w:rPr>
      </w:pPr>
    </w:p>
    <w:p w:rsidR="0035144D" w:rsidRDefault="0035144D" w:rsidP="0035144D">
      <w:pPr>
        <w:pStyle w:val="NormalWeb"/>
        <w:spacing w:before="0" w:beforeAutospacing="0" w:after="0" w:afterAutospacing="0"/>
        <w:jc w:val="both"/>
        <w:rPr>
          <w:color w:val="000000"/>
          <w:sz w:val="27"/>
          <w:szCs w:val="27"/>
        </w:rPr>
      </w:pPr>
      <w:r w:rsidRPr="00C45F5D">
        <w:rPr>
          <w:rFonts w:ascii="GHEA Grapalat" w:hAnsi="GHEA Grapalat"/>
          <w:b/>
          <w:bCs/>
          <w:i/>
          <w:iCs/>
          <w:color w:val="000000"/>
          <w:sz w:val="22"/>
          <w:szCs w:val="22"/>
        </w:rPr>
        <w:t xml:space="preserve">Прикреплено в рамках процедуры с кодом </w:t>
      </w:r>
      <w:r w:rsidR="004F757D" w:rsidRPr="00C85682">
        <w:rPr>
          <w:rFonts w:ascii="GHEA Grapalat" w:hAnsi="GHEA Grapalat"/>
          <w:b/>
          <w:i/>
          <w:sz w:val="20"/>
          <w:szCs w:val="20"/>
          <w:lang w:val="en-US" w:eastAsia="en-US" w:bidi="ar-SA"/>
        </w:rPr>
        <w:t>ԳՀ</w:t>
      </w:r>
      <w:r w:rsidR="004F757D" w:rsidRPr="00C85682">
        <w:rPr>
          <w:rFonts w:ascii="GHEA Grapalat" w:hAnsi="GHEA Grapalat"/>
          <w:b/>
          <w:i/>
          <w:sz w:val="20"/>
          <w:szCs w:val="20"/>
          <w:lang w:val="af-ZA" w:eastAsia="en-US" w:bidi="ar-SA"/>
        </w:rPr>
        <w:t>-</w:t>
      </w:r>
      <w:r w:rsidR="004F757D" w:rsidRPr="00C85682">
        <w:rPr>
          <w:rFonts w:ascii="GHEA Grapalat" w:hAnsi="GHEA Grapalat"/>
          <w:b/>
          <w:i/>
          <w:sz w:val="20"/>
          <w:szCs w:val="20"/>
          <w:lang w:val="en-US" w:eastAsia="en-US" w:bidi="ar-SA"/>
        </w:rPr>
        <w:t>ԲՄԽԾՁԲ</w:t>
      </w:r>
      <w:r w:rsidR="004F757D" w:rsidRPr="00C85682">
        <w:rPr>
          <w:rFonts w:ascii="GHEA Grapalat" w:hAnsi="GHEA Grapalat"/>
          <w:b/>
          <w:i/>
          <w:sz w:val="20"/>
          <w:szCs w:val="20"/>
          <w:lang w:val="af-ZA" w:eastAsia="en-US" w:bidi="ar-SA"/>
        </w:rPr>
        <w:t>-24/14</w:t>
      </w:r>
      <w:r>
        <w:rPr>
          <w:rFonts w:ascii="GHEA Grapalat" w:hAnsi="GHEA Grapalat"/>
          <w:b/>
          <w:lang w:val="es-ES" w:eastAsia="en-US" w:bidi="ar-SA"/>
        </w:rPr>
        <w:t xml:space="preserve"> </w:t>
      </w:r>
      <w:r w:rsidRPr="00C45F5D">
        <w:rPr>
          <w:rFonts w:ascii="GHEA Grapalat" w:hAnsi="GHEA Grapalat"/>
          <w:b/>
          <w:bCs/>
          <w:i/>
          <w:iCs/>
          <w:color w:val="000000"/>
          <w:sz w:val="22"/>
          <w:szCs w:val="22"/>
        </w:rPr>
        <w:t>(Письменные договоренности, утвержденные специалистами, привлеченными к номинированному персоналу, об их привлечении к выполняемым работам, а также копии паспортов специалистов, квалификационных документов (диплом, аттестат, аттестат и т. Д.).</w:t>
      </w:r>
    </w:p>
    <w:p w:rsidR="0035144D" w:rsidRDefault="0035144D" w:rsidP="0035144D">
      <w:pPr>
        <w:pStyle w:val="NormalWeb"/>
        <w:spacing w:before="0" w:beforeAutospacing="0" w:after="0" w:afterAutospacing="0"/>
        <w:jc w:val="both"/>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35144D" w:rsidRDefault="0035144D" w:rsidP="0035144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35144D" w:rsidRPr="000C1746" w:rsidRDefault="0035144D" w:rsidP="0035144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5144D" w:rsidRPr="000C1746" w:rsidRDefault="0035144D" w:rsidP="0035144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5144D" w:rsidRPr="000C1746" w:rsidRDefault="0035144D" w:rsidP="0035144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35144D" w:rsidRPr="009044F1" w:rsidRDefault="0035144D" w:rsidP="0035144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35144D" w:rsidRDefault="0035144D" w:rsidP="0035144D">
      <w:pPr>
        <w:pStyle w:val="NormalWeb"/>
        <w:spacing w:before="0" w:beforeAutospacing="0" w:after="0" w:afterAutospacing="0"/>
        <w:jc w:val="right"/>
        <w:rPr>
          <w:color w:val="000000"/>
          <w:sz w:val="27"/>
          <w:szCs w:val="27"/>
        </w:rPr>
      </w:pPr>
      <w:r>
        <w:rPr>
          <w:rFonts w:ascii="Calibri" w:hAnsi="Calibri" w:cs="Calibri"/>
          <w:color w:val="000000"/>
          <w:sz w:val="20"/>
          <w:szCs w:val="20"/>
        </w:rPr>
        <w:t> </w:t>
      </w:r>
    </w:p>
    <w:p w:rsidR="0035144D" w:rsidRDefault="0035144D" w:rsidP="0035144D">
      <w:pPr>
        <w:pStyle w:val="NormalWeb"/>
        <w:spacing w:before="0" w:beforeAutospacing="0" w:after="0" w:afterAutospacing="0"/>
        <w:rPr>
          <w:color w:val="000000"/>
          <w:sz w:val="27"/>
          <w:szCs w:val="27"/>
        </w:rPr>
      </w:pPr>
      <w:r>
        <w:rPr>
          <w:rFonts w:ascii="Calibri" w:hAnsi="Calibri" w:cs="Calibri"/>
          <w:i/>
          <w:iCs/>
          <w:color w:val="000000"/>
          <w:sz w:val="16"/>
          <w:szCs w:val="16"/>
        </w:rPr>
        <w:t> </w:t>
      </w:r>
    </w:p>
    <w:p w:rsidR="0035144D" w:rsidRDefault="0035144D" w:rsidP="0035144D">
      <w:pPr>
        <w:pStyle w:val="NormalWeb"/>
        <w:spacing w:before="0" w:beforeAutospacing="0" w:after="0" w:afterAutospacing="0"/>
        <w:ind w:firstLine="567"/>
        <w:rPr>
          <w:color w:val="000000"/>
          <w:sz w:val="27"/>
          <w:szCs w:val="27"/>
        </w:rPr>
      </w:pPr>
      <w:r>
        <w:rPr>
          <w:rFonts w:ascii="Calibri" w:hAnsi="Calibri" w:cs="Calibri"/>
          <w:b/>
          <w:bCs/>
          <w:color w:val="000000"/>
          <w:sz w:val="20"/>
          <w:szCs w:val="20"/>
        </w:rPr>
        <w:t> </w:t>
      </w:r>
    </w:p>
    <w:p w:rsidR="0035144D" w:rsidRDefault="0035144D" w:rsidP="00652A78">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35144D">
      <w:pPr>
        <w:jc w:val="right"/>
        <w:rPr>
          <w:rFonts w:ascii="GHEA Grapalat" w:hAnsi="GHEA Grapalat"/>
          <w:b/>
        </w:rPr>
      </w:pPr>
    </w:p>
    <w:p w:rsidR="0035144D" w:rsidRDefault="0035144D" w:rsidP="00DC0E2F">
      <w:pPr>
        <w:rPr>
          <w:rFonts w:ascii="GHEA Grapalat" w:hAnsi="GHEA Grapalat"/>
          <w:b/>
        </w:rPr>
      </w:pPr>
    </w:p>
    <w:p w:rsidR="00DC0E2F" w:rsidRDefault="00DC0E2F" w:rsidP="00DC0E2F">
      <w:pPr>
        <w:rPr>
          <w:rFonts w:ascii="GHEA Grapalat" w:hAnsi="GHEA Grapalat"/>
          <w:b/>
        </w:rPr>
      </w:pPr>
    </w:p>
    <w:p w:rsidR="00DC0E2F" w:rsidRDefault="00DC0E2F" w:rsidP="00DC0E2F">
      <w:pPr>
        <w:rPr>
          <w:rFonts w:ascii="GHEA Grapalat" w:hAnsi="GHEA Grapalat"/>
          <w:b/>
        </w:rPr>
      </w:pPr>
    </w:p>
    <w:p w:rsidR="00DC0E2F" w:rsidRDefault="00DC0E2F" w:rsidP="00DC0E2F">
      <w:pPr>
        <w:rPr>
          <w:rFonts w:ascii="GHEA Grapalat" w:hAnsi="GHEA Grapalat"/>
          <w:b/>
        </w:rPr>
      </w:pPr>
    </w:p>
    <w:p w:rsidR="00652A78" w:rsidRDefault="00652A78" w:rsidP="00652A78">
      <w:pPr>
        <w:jc w:val="right"/>
        <w:rPr>
          <w:rFonts w:ascii="GHEA Grapalat" w:hAnsi="GHEA Grapalat"/>
          <w:b/>
        </w:rPr>
      </w:pPr>
      <w:r>
        <w:rPr>
          <w:rFonts w:ascii="GHEA Grapalat" w:hAnsi="GHEA Grapalat"/>
          <w:b/>
        </w:rPr>
        <w:t>Приложение 1.</w:t>
      </w:r>
      <w:r w:rsidR="00DC0E2F">
        <w:rPr>
          <w:rFonts w:ascii="GHEA Grapalat" w:hAnsi="GHEA Grapalat"/>
          <w:b/>
        </w:rPr>
        <w:t>3</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к Приглашению на открытый конкурс</w:t>
      </w:r>
    </w:p>
    <w:p w:rsidR="00DC0E2F" w:rsidRDefault="00652A78" w:rsidP="00DC0E2F">
      <w:pPr>
        <w:pStyle w:val="NormalWeb"/>
        <w:spacing w:before="0" w:beforeAutospacing="0" w:after="0" w:afterAutospacing="0"/>
        <w:jc w:val="right"/>
        <w:rPr>
          <w:color w:val="000000"/>
          <w:sz w:val="27"/>
          <w:szCs w:val="27"/>
        </w:rPr>
      </w:pPr>
      <w:r w:rsidRPr="00BD3FDD">
        <w:rPr>
          <w:rFonts w:ascii="GHEA Grapalat" w:hAnsi="GHEA Grapalat"/>
          <w:b/>
          <w:i/>
        </w:rPr>
        <w:t xml:space="preserve">под кодом </w:t>
      </w:r>
      <w:r w:rsidR="00DC0E2F" w:rsidRPr="00C85682">
        <w:rPr>
          <w:rFonts w:ascii="GHEA Grapalat" w:hAnsi="GHEA Grapalat"/>
          <w:b/>
          <w:i/>
          <w:sz w:val="20"/>
          <w:szCs w:val="20"/>
          <w:lang w:val="en-US" w:eastAsia="en-US" w:bidi="ar-SA"/>
        </w:rPr>
        <w:t>ԳՀ</w:t>
      </w:r>
      <w:r w:rsidR="00DC0E2F" w:rsidRPr="00C85682">
        <w:rPr>
          <w:rFonts w:ascii="GHEA Grapalat" w:hAnsi="GHEA Grapalat"/>
          <w:b/>
          <w:i/>
          <w:sz w:val="20"/>
          <w:szCs w:val="20"/>
          <w:lang w:val="af-ZA" w:eastAsia="en-US" w:bidi="ar-SA"/>
        </w:rPr>
        <w:t>-</w:t>
      </w:r>
      <w:r w:rsidR="00DC0E2F" w:rsidRPr="00C85682">
        <w:rPr>
          <w:rFonts w:ascii="GHEA Grapalat" w:hAnsi="GHEA Grapalat"/>
          <w:b/>
          <w:i/>
          <w:sz w:val="20"/>
          <w:szCs w:val="20"/>
          <w:lang w:val="en-US" w:eastAsia="en-US" w:bidi="ar-SA"/>
        </w:rPr>
        <w:t>ԲՄԽԾՁԲ</w:t>
      </w:r>
      <w:r w:rsidR="00DC0E2F" w:rsidRPr="00C85682">
        <w:rPr>
          <w:rFonts w:ascii="GHEA Grapalat" w:hAnsi="GHEA Grapalat"/>
          <w:b/>
          <w:i/>
          <w:sz w:val="20"/>
          <w:szCs w:val="20"/>
          <w:lang w:val="af-ZA" w:eastAsia="en-US" w:bidi="ar-SA"/>
        </w:rPr>
        <w:t>-24/14</w:t>
      </w:r>
    </w:p>
    <w:p w:rsidR="00123294" w:rsidRDefault="00123294" w:rsidP="00DC0E2F">
      <w:pPr>
        <w:pStyle w:val="Heading3"/>
        <w:keepNext w:val="0"/>
        <w:widowControl w:val="0"/>
        <w:spacing w:after="160" w:line="240" w:lineRule="auto"/>
        <w:ind w:firstLine="567"/>
        <w:jc w:val="right"/>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50685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50685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50685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50685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50685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50685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50685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506855"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50685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506855"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50685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50685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834"/>
      </w:tblGrid>
      <w:tr w:rsidR="00A9306E" w:rsidRPr="00FD1EE4" w:rsidTr="00DC0E2F">
        <w:trPr>
          <w:trHeight w:val="54"/>
        </w:trPr>
        <w:tc>
          <w:tcPr>
            <w:tcW w:w="8834"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DC0E2F">
        <w:trPr>
          <w:trHeight w:val="502"/>
        </w:trPr>
        <w:tc>
          <w:tcPr>
            <w:tcW w:w="8834"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DC0E2F">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DC0E2F">
      <w:pPr>
        <w:pStyle w:val="BodyTextIndent3"/>
        <w:widowControl w:val="0"/>
        <w:spacing w:after="160" w:line="240" w:lineRule="auto"/>
        <w:jc w:val="right"/>
        <w:rPr>
          <w:rFonts w:ascii="GHEA Grapalat" w:hAnsi="GHEA Grapalat"/>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C0E2F" w:rsidRPr="00DC0E2F">
        <w:rPr>
          <w:rFonts w:ascii="GHEA Grapalat" w:hAnsi="GHEA Grapalat"/>
          <w:b/>
          <w:i/>
          <w:sz w:val="24"/>
          <w:szCs w:val="24"/>
          <w:lang w:val="hy-AM" w:eastAsia="en-US" w:bidi="ar-SA"/>
        </w:rPr>
        <w:t>ԳՀ</w:t>
      </w:r>
      <w:r w:rsidR="00DC0E2F" w:rsidRPr="00DC0E2F">
        <w:rPr>
          <w:rFonts w:ascii="GHEA Grapalat" w:hAnsi="GHEA Grapalat"/>
          <w:b/>
          <w:i/>
          <w:sz w:val="24"/>
          <w:szCs w:val="24"/>
          <w:lang w:val="af-ZA" w:eastAsia="en-US" w:bidi="ar-SA"/>
        </w:rPr>
        <w:t>-</w:t>
      </w:r>
      <w:r w:rsidR="00DC0E2F" w:rsidRPr="00DC0E2F">
        <w:rPr>
          <w:rFonts w:ascii="GHEA Grapalat" w:hAnsi="GHEA Grapalat"/>
          <w:b/>
          <w:i/>
          <w:sz w:val="24"/>
          <w:szCs w:val="24"/>
          <w:lang w:val="hy-AM" w:eastAsia="en-US" w:bidi="ar-SA"/>
        </w:rPr>
        <w:t>ԲՄԽԾՁԲ</w:t>
      </w:r>
      <w:r w:rsidR="00DC0E2F" w:rsidRPr="00DC0E2F">
        <w:rPr>
          <w:rFonts w:ascii="GHEA Grapalat" w:hAnsi="GHEA Grapalat"/>
          <w:b/>
          <w:i/>
          <w:sz w:val="24"/>
          <w:szCs w:val="24"/>
          <w:lang w:val="af-ZA" w:eastAsia="en-US" w:bidi="ar-SA"/>
        </w:rPr>
        <w:t>-24/14</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DC0E2F" w:rsidRPr="00DC0E2F">
        <w:rPr>
          <w:rFonts w:ascii="GHEA Grapalat" w:hAnsi="GHEA Grapalat"/>
          <w:b/>
          <w:i/>
          <w:lang w:val="hy-AM" w:eastAsia="en-US" w:bidi="ar-SA"/>
        </w:rPr>
        <w:t>ԳՀ</w:t>
      </w:r>
      <w:r w:rsidR="00DC0E2F" w:rsidRPr="00DC0E2F">
        <w:rPr>
          <w:rFonts w:ascii="GHEA Grapalat" w:hAnsi="GHEA Grapalat"/>
          <w:b/>
          <w:i/>
          <w:lang w:val="af-ZA" w:eastAsia="en-US" w:bidi="ar-SA"/>
        </w:rPr>
        <w:t>-</w:t>
      </w:r>
      <w:r w:rsidR="00DC0E2F" w:rsidRPr="00DC0E2F">
        <w:rPr>
          <w:rFonts w:ascii="GHEA Grapalat" w:hAnsi="GHEA Grapalat"/>
          <w:b/>
          <w:i/>
          <w:lang w:val="hy-AM" w:eastAsia="en-US" w:bidi="ar-SA"/>
        </w:rPr>
        <w:t>ԲՄԽԾՁԲ</w:t>
      </w:r>
      <w:r w:rsidR="00DC0E2F" w:rsidRPr="00DC0E2F">
        <w:rPr>
          <w:rFonts w:ascii="GHEA Grapalat" w:hAnsi="GHEA Grapalat"/>
          <w:b/>
          <w:i/>
          <w:lang w:val="af-ZA" w:eastAsia="en-US" w:bidi="ar-SA"/>
        </w:rPr>
        <w:t>-24/14</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9B7A85" w:rsidRDefault="00B217BB" w:rsidP="00DC0E2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DC0E2F" w:rsidRPr="009044F1" w:rsidRDefault="00DC0E2F" w:rsidP="00DC0E2F">
      <w:pPr>
        <w:pStyle w:val="BodyTextIndent3"/>
        <w:widowControl w:val="0"/>
        <w:spacing w:after="160" w:line="240" w:lineRule="auto"/>
        <w:jc w:val="right"/>
        <w:rPr>
          <w:rFonts w:ascii="GHEA Grapalat" w:hAnsi="GHEA Grapalat"/>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Pr="00DC0E2F">
        <w:rPr>
          <w:rFonts w:ascii="GHEA Grapalat" w:hAnsi="GHEA Grapalat"/>
          <w:b/>
          <w:i/>
          <w:sz w:val="24"/>
          <w:szCs w:val="24"/>
          <w:lang w:val="hy-AM" w:eastAsia="en-US" w:bidi="ar-SA"/>
        </w:rPr>
        <w:t>ԳՀ</w:t>
      </w:r>
      <w:r w:rsidRPr="00DC0E2F">
        <w:rPr>
          <w:rFonts w:ascii="GHEA Grapalat" w:hAnsi="GHEA Grapalat"/>
          <w:b/>
          <w:i/>
          <w:sz w:val="24"/>
          <w:szCs w:val="24"/>
          <w:lang w:val="af-ZA" w:eastAsia="en-US" w:bidi="ar-SA"/>
        </w:rPr>
        <w:t>-</w:t>
      </w:r>
      <w:r w:rsidRPr="00DC0E2F">
        <w:rPr>
          <w:rFonts w:ascii="GHEA Grapalat" w:hAnsi="GHEA Grapalat"/>
          <w:b/>
          <w:i/>
          <w:sz w:val="24"/>
          <w:szCs w:val="24"/>
          <w:lang w:val="hy-AM" w:eastAsia="en-US" w:bidi="ar-SA"/>
        </w:rPr>
        <w:t>ԲՄԽԾՁԲ</w:t>
      </w:r>
      <w:r w:rsidRPr="00DC0E2F">
        <w:rPr>
          <w:rFonts w:ascii="GHEA Grapalat" w:hAnsi="GHEA Grapalat"/>
          <w:b/>
          <w:i/>
          <w:sz w:val="24"/>
          <w:szCs w:val="24"/>
          <w:lang w:val="af-ZA" w:eastAsia="en-US" w:bidi="ar-SA"/>
        </w:rPr>
        <w:t>-24/14</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DC0E2F">
        <w:rPr>
          <w:rFonts w:ascii="GHEA Grapalat" w:eastAsiaTheme="minorHAnsi" w:hAnsi="GHEA Grapalat" w:cstheme="minorBidi"/>
        </w:rPr>
        <w:t xml:space="preserve"> </w:t>
      </w:r>
      <w:r w:rsidR="00DC0E2F" w:rsidRPr="00DC0E2F">
        <w:rPr>
          <w:rFonts w:ascii="GHEA Grapalat" w:hAnsi="GHEA Grapalat"/>
          <w:b/>
          <w:color w:val="002060"/>
          <w:sz w:val="20"/>
          <w:szCs w:val="20"/>
          <w:u w:val="single"/>
          <w:lang w:val="hy-AM" w:eastAsia="en-US" w:bidi="ar-SA"/>
        </w:rPr>
        <w:t>900008000664</w:t>
      </w:r>
      <w:r w:rsidR="00DC0E2F">
        <w:rPr>
          <w:rFonts w:ascii="GHEA Grapalat" w:hAnsi="GHEA Grapalat"/>
          <w:b/>
          <w:color w:val="002060"/>
          <w:sz w:val="20"/>
          <w:szCs w:val="20"/>
          <w:u w:val="single"/>
          <w:lang w:eastAsia="en-US" w:bidi="ar-SA"/>
        </w:rPr>
        <w:t xml:space="preserve"> </w:t>
      </w:r>
      <w:r w:rsidRPr="00B138F3">
        <w:rPr>
          <w:rFonts w:ascii="GHEA Grapalat" w:eastAsiaTheme="minorHAnsi" w:hAnsi="GHEA Grapalat" w:cstheme="minorBidi"/>
        </w:rPr>
        <w:t xml:space="preserve"> бенефициара.</w:t>
      </w:r>
    </w:p>
    <w:p w:rsidR="007B3F5F" w:rsidRPr="00B138F3" w:rsidRDefault="00DC0E2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sidR="007B3F5F"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00DC50D4">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 xml:space="preserve">под кодом </w:t>
      </w:r>
      <w:r w:rsidR="00DC50D4">
        <w:rPr>
          <w:rFonts w:ascii="GHEA Grapalat" w:hAnsi="GHEA Grapalat"/>
          <w:b/>
          <w:i/>
        </w:rPr>
        <w:t xml:space="preserve"> </w:t>
      </w:r>
      <w:r w:rsidR="00DC50D4" w:rsidRPr="00DC50D4">
        <w:rPr>
          <w:rFonts w:ascii="GHEA Grapalat" w:hAnsi="GHEA Grapalat"/>
          <w:b/>
          <w:i/>
          <w:lang w:val="hy-AM" w:eastAsia="en-US" w:bidi="ar-SA"/>
        </w:rPr>
        <w:t>ԳՀ</w:t>
      </w:r>
      <w:r w:rsidR="00DC50D4" w:rsidRPr="00DC50D4">
        <w:rPr>
          <w:rFonts w:ascii="GHEA Grapalat" w:hAnsi="GHEA Grapalat"/>
          <w:b/>
          <w:i/>
          <w:lang w:val="af-ZA" w:eastAsia="en-US" w:bidi="ar-SA"/>
        </w:rPr>
        <w:t>-</w:t>
      </w:r>
      <w:r w:rsidR="00DC50D4" w:rsidRPr="00DC50D4">
        <w:rPr>
          <w:rFonts w:ascii="GHEA Grapalat" w:hAnsi="GHEA Grapalat"/>
          <w:b/>
          <w:i/>
          <w:lang w:val="hy-AM" w:eastAsia="en-US" w:bidi="ar-SA"/>
        </w:rPr>
        <w:t>ԲՄԽԾՁԲ</w:t>
      </w:r>
      <w:r w:rsidR="00DC50D4" w:rsidRPr="00DC50D4">
        <w:rPr>
          <w:rFonts w:ascii="GHEA Grapalat" w:hAnsi="GHEA Grapalat"/>
          <w:b/>
          <w:i/>
          <w:lang w:val="af-ZA" w:eastAsia="en-US" w:bidi="ar-SA"/>
        </w:rPr>
        <w:t>-24/14</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C80627" w:rsidRDefault="00D01A90" w:rsidP="00C80627">
      <w:pPr>
        <w:widowControl w:val="0"/>
        <w:tabs>
          <w:tab w:val="left" w:pos="567"/>
        </w:tabs>
        <w:jc w:val="both"/>
        <w:rPr>
          <w:rFonts w:ascii="GHEA Grapalat" w:hAnsi="GHEA Grapalat" w:cs="GHEA Grapalat"/>
          <w:spacing w:val="-6"/>
          <w:sz w:val="22"/>
          <w:szCs w:val="22"/>
        </w:rPr>
      </w:pPr>
      <w:r>
        <w:rPr>
          <w:rFonts w:ascii="GHEA Grapalat" w:hAnsi="GHEA Grapalat"/>
          <w:sz w:val="22"/>
          <w:szCs w:val="22"/>
        </w:rPr>
        <w:tab/>
      </w:r>
      <w:r w:rsidR="003D2FE2" w:rsidRPr="00B138F3">
        <w:rPr>
          <w:rFonts w:ascii="GHEA Grapalat" w:hAnsi="GHEA Grapalat"/>
          <w:sz w:val="22"/>
          <w:szCs w:val="22"/>
        </w:rPr>
        <w:t>1</w:t>
      </w:r>
      <w:r w:rsidR="003D2FE2" w:rsidRPr="00B138F3">
        <w:rPr>
          <w:rFonts w:ascii="GHEA Grapalat" w:hAnsi="GHEA Grapalat"/>
          <w:spacing w:val="-6"/>
          <w:sz w:val="22"/>
          <w:szCs w:val="22"/>
        </w:rPr>
        <w:t>.1.</w:t>
      </w:r>
      <w:r w:rsidR="003D2FE2" w:rsidRPr="00B138F3">
        <w:rPr>
          <w:rFonts w:ascii="GHEA Grapalat" w:hAnsi="GHEA Grapalat"/>
          <w:spacing w:val="-6"/>
          <w:sz w:val="22"/>
          <w:szCs w:val="22"/>
        </w:rPr>
        <w:tab/>
        <w:t xml:space="preserve">Компания участвует в организованной </w:t>
      </w:r>
      <w:r w:rsidR="00C80627" w:rsidRPr="00AD6B7B">
        <w:rPr>
          <w:rFonts w:ascii="GHEA Grapalat" w:hAnsi="GHEA Grapalat"/>
          <w:b/>
        </w:rPr>
        <w:t>Гарнинский муниципалитет</w:t>
      </w:r>
      <w:r w:rsidR="00C80627" w:rsidRPr="00B138F3">
        <w:rPr>
          <w:rFonts w:ascii="GHEA Grapalat" w:hAnsi="GHEA Grapalat"/>
          <w:spacing w:val="-6"/>
          <w:sz w:val="22"/>
          <w:szCs w:val="22"/>
        </w:rPr>
        <w:t xml:space="preserve"> </w:t>
      </w:r>
      <w:r w:rsidR="003D2FE2" w:rsidRPr="00B138F3">
        <w:rPr>
          <w:rFonts w:ascii="GHEA Grapalat" w:hAnsi="GHEA Grapalat"/>
          <w:spacing w:val="-6"/>
          <w:sz w:val="22"/>
          <w:szCs w:val="22"/>
        </w:rPr>
        <w:t xml:space="preserve">(далее — Заказчик) </w:t>
      </w:r>
      <w:r w:rsidR="00C80627">
        <w:rPr>
          <w:rFonts w:ascii="GHEA Grapalat" w:hAnsi="GHEA Grapalat" w:cs="GHEA Grapalat"/>
          <w:spacing w:val="-6"/>
          <w:sz w:val="22"/>
          <w:szCs w:val="22"/>
        </w:rPr>
        <w:t xml:space="preserve"> </w:t>
      </w:r>
      <w:r w:rsidR="003D2FE2" w:rsidRPr="00B138F3">
        <w:rPr>
          <w:rFonts w:ascii="GHEA Grapalat" w:hAnsi="GHEA Grapalat"/>
          <w:sz w:val="22"/>
          <w:szCs w:val="22"/>
        </w:rPr>
        <w:t xml:space="preserve">процедуре закупок под кодом </w:t>
      </w:r>
      <w:r w:rsidRPr="00DC50D4">
        <w:rPr>
          <w:rFonts w:ascii="GHEA Grapalat" w:hAnsi="GHEA Grapalat"/>
          <w:b/>
          <w:i/>
          <w:lang w:val="hy-AM" w:eastAsia="en-US" w:bidi="ar-SA"/>
        </w:rPr>
        <w:t>ԳՀ</w:t>
      </w:r>
      <w:r w:rsidRPr="00DC50D4">
        <w:rPr>
          <w:rFonts w:ascii="GHEA Grapalat" w:hAnsi="GHEA Grapalat"/>
          <w:b/>
          <w:i/>
          <w:lang w:val="af-ZA" w:eastAsia="en-US" w:bidi="ar-SA"/>
        </w:rPr>
        <w:t>-</w:t>
      </w:r>
      <w:r w:rsidRPr="00DC50D4">
        <w:rPr>
          <w:rFonts w:ascii="GHEA Grapalat" w:hAnsi="GHEA Grapalat"/>
          <w:b/>
          <w:i/>
          <w:lang w:val="hy-AM" w:eastAsia="en-US" w:bidi="ar-SA"/>
        </w:rPr>
        <w:t>ԲՄԽԾՁԲ</w:t>
      </w:r>
      <w:r w:rsidRPr="00DC50D4">
        <w:rPr>
          <w:rFonts w:ascii="GHEA Grapalat" w:hAnsi="GHEA Grapalat"/>
          <w:b/>
          <w:i/>
          <w:lang w:val="af-ZA" w:eastAsia="en-US" w:bidi="ar-SA"/>
        </w:rPr>
        <w:t>-24/14</w:t>
      </w:r>
      <w:r w:rsidR="003D2FE2"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01A90"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56310">
              <w:rPr>
                <w:rFonts w:ascii="GHEA Grapalat" w:hAnsi="GHEA Grapalat"/>
                <w:b/>
                <w:lang w:bidi="ar-SA"/>
              </w:rPr>
              <w:t xml:space="preserve"> Гарнинский муниципалитет</w:t>
            </w:r>
          </w:p>
        </w:tc>
      </w:tr>
      <w:tr w:rsidR="00D01A90"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01A90"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3A1A8A">
              <w:rPr>
                <w:rFonts w:ascii="GHEA Grapalat" w:hAnsi="GHEA Grapalat"/>
              </w:rPr>
              <w:t>03560247</w:t>
            </w:r>
          </w:p>
        </w:tc>
      </w:tr>
      <w:tr w:rsidR="00D01A90"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D01A90"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BE528F">
              <w:rPr>
                <w:rFonts w:ascii="Sylfaen" w:hAnsi="Sylfaen"/>
                <w:b/>
                <w:color w:val="333333"/>
                <w:sz w:val="22"/>
                <w:szCs w:val="22"/>
                <w:shd w:val="clear" w:color="auto" w:fill="FFFFFF"/>
                <w:lang w:val="en-US" w:eastAsia="en-US" w:bidi="ar-SA"/>
              </w:rPr>
              <w:t>900008000664</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D01A90">
      <w:pPr>
        <w:widowControl w:val="0"/>
        <w:spacing w:after="160"/>
        <w:rPr>
          <w:rFonts w:ascii="GHEA Grapalat" w:hAnsi="GHEA Grapalat"/>
          <w:b/>
        </w:rPr>
      </w:pPr>
    </w:p>
    <w:p w:rsidR="00D01A90" w:rsidRDefault="00D01A90" w:rsidP="00D01A90">
      <w:pPr>
        <w:widowControl w:val="0"/>
        <w:spacing w:after="160"/>
        <w:rPr>
          <w:rFonts w:ascii="GHEA Grapalat" w:hAnsi="GHEA Grapalat"/>
          <w:b/>
        </w:rPr>
      </w:pPr>
    </w:p>
    <w:p w:rsidR="00D01A90" w:rsidRDefault="00D01A90" w:rsidP="00D01A90">
      <w:pPr>
        <w:widowControl w:val="0"/>
        <w:spacing w:after="160"/>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1005B0" w:rsidRPr="00B138F3" w:rsidRDefault="00235549" w:rsidP="00D01A90">
      <w:pPr>
        <w:pStyle w:val="BodyTextIndent3"/>
        <w:widowControl w:val="0"/>
        <w:spacing w:after="160" w:line="240" w:lineRule="auto"/>
        <w:jc w:val="right"/>
        <w:rPr>
          <w:rFonts w:ascii="GHEA Grapalat" w:hAnsi="GHEA Grapalat"/>
          <w:b/>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01A90" w:rsidRPr="00D01A90">
        <w:rPr>
          <w:rFonts w:ascii="GHEA Grapalat" w:hAnsi="GHEA Grapalat"/>
          <w:b/>
          <w:i/>
          <w:sz w:val="24"/>
          <w:szCs w:val="24"/>
          <w:lang w:val="hy-AM" w:eastAsia="en-US" w:bidi="ar-SA"/>
        </w:rPr>
        <w:t>ԳՀ</w:t>
      </w:r>
      <w:r w:rsidR="00D01A90" w:rsidRPr="00D01A90">
        <w:rPr>
          <w:rFonts w:ascii="GHEA Grapalat" w:hAnsi="GHEA Grapalat"/>
          <w:b/>
          <w:i/>
          <w:sz w:val="24"/>
          <w:szCs w:val="24"/>
          <w:lang w:val="af-ZA" w:eastAsia="en-US" w:bidi="ar-SA"/>
        </w:rPr>
        <w:t>-</w:t>
      </w:r>
      <w:r w:rsidR="00D01A90" w:rsidRPr="00D01A90">
        <w:rPr>
          <w:rFonts w:ascii="GHEA Grapalat" w:hAnsi="GHEA Grapalat"/>
          <w:b/>
          <w:i/>
          <w:sz w:val="24"/>
          <w:szCs w:val="24"/>
          <w:lang w:val="hy-AM" w:eastAsia="en-US" w:bidi="ar-SA"/>
        </w:rPr>
        <w:t>ԲՄԽԾՁԲ</w:t>
      </w:r>
      <w:r w:rsidR="00D01A90" w:rsidRPr="00D01A90">
        <w:rPr>
          <w:rFonts w:ascii="GHEA Grapalat" w:hAnsi="GHEA Grapalat"/>
          <w:b/>
          <w:i/>
          <w:sz w:val="24"/>
          <w:szCs w:val="24"/>
          <w:lang w:val="af-ZA" w:eastAsia="en-US" w:bidi="ar-SA"/>
        </w:rPr>
        <w:t>-24/14</w:t>
      </w:r>
      <w:r w:rsidR="00D01A90" w:rsidRPr="00D01A90">
        <w:rPr>
          <w:rFonts w:ascii="GHEA Grapalat" w:hAnsi="GHEA Grapalat"/>
          <w:b/>
          <w:sz w:val="24"/>
          <w:szCs w:val="24"/>
          <w:lang w:val="hy-AM" w:eastAsia="en-US" w:bidi="ar-SA"/>
        </w:rPr>
        <w:t xml:space="preserve">  </w:t>
      </w: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D01A90">
        <w:rPr>
          <w:rFonts w:ascii="GHEA Grapalat" w:eastAsiaTheme="minorHAnsi" w:hAnsi="GHEA Grapalat" w:cstheme="minorBidi"/>
        </w:rPr>
        <w:t xml:space="preserve">  </w:t>
      </w:r>
      <w:r w:rsidR="00D01A90" w:rsidRPr="00DD4A6C">
        <w:rPr>
          <w:rFonts w:ascii="GHEA Grapalat" w:hAnsi="GHEA Grapalat"/>
          <w:b/>
          <w:sz w:val="20"/>
          <w:szCs w:val="20"/>
          <w:u w:val="single"/>
          <w:lang w:val="hy-AM" w:eastAsia="en-US" w:bidi="ar-SA"/>
        </w:rPr>
        <w:t>900008000664</w:t>
      </w:r>
      <w:r w:rsidR="005B3A59" w:rsidRPr="00B138F3">
        <w:rPr>
          <w:rFonts w:ascii="GHEA Grapalat" w:eastAsiaTheme="minorHAnsi" w:hAnsi="GHEA Grapalat" w:cstheme="minorBidi"/>
        </w:rPr>
        <w:t xml:space="preserve"> </w:t>
      </w:r>
      <w:r w:rsidR="00D01A90">
        <w:rPr>
          <w:rFonts w:ascii="GHEA Grapalat" w:eastAsiaTheme="minorHAnsi" w:hAnsi="GHEA Grapalat" w:cstheme="minorBidi"/>
        </w:rPr>
        <w:t xml:space="preserve"> </w:t>
      </w:r>
      <w:r w:rsidR="005B3A59" w:rsidRPr="00B138F3">
        <w:rPr>
          <w:rFonts w:ascii="GHEA Grapalat" w:eastAsiaTheme="minorHAnsi" w:hAnsi="GHEA Grapalat" w:cstheme="minorBidi"/>
        </w:rPr>
        <w:t>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6"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D01A90" w:rsidRDefault="000A214C" w:rsidP="00D01A90">
      <w:pPr>
        <w:jc w:val="right"/>
        <w:rPr>
          <w:rFonts w:ascii="GHEA Grapalat" w:hAnsi="GHEA Grapalat"/>
          <w:i/>
        </w:rPr>
      </w:pPr>
      <w:r w:rsidRPr="00B138F3">
        <w:rPr>
          <w:rFonts w:ascii="GHEA Grapalat" w:hAnsi="GHEA Grapalat"/>
          <w:i/>
        </w:rPr>
        <w:t>Приложение № 5.1</w:t>
      </w:r>
    </w:p>
    <w:p w:rsidR="00AF4211" w:rsidRPr="00B138F3" w:rsidRDefault="00D01A90" w:rsidP="00D01A90">
      <w:pPr>
        <w:pStyle w:val="BodyTextIndent3"/>
        <w:widowControl w:val="0"/>
        <w:spacing w:after="160" w:line="240" w:lineRule="auto"/>
        <w:jc w:val="right"/>
        <w:rPr>
          <w:rFonts w:ascii="GHEA Grapalat" w:hAnsi="GHEA Grapalat"/>
          <w:b/>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D01A90">
        <w:rPr>
          <w:rFonts w:ascii="GHEA Grapalat" w:hAnsi="GHEA Grapalat"/>
          <w:b/>
          <w:i/>
          <w:sz w:val="24"/>
          <w:szCs w:val="24"/>
          <w:lang w:val="hy-AM" w:eastAsia="en-US" w:bidi="ar-SA"/>
        </w:rPr>
        <w:t>ԳՀ</w:t>
      </w:r>
      <w:r w:rsidRPr="00D01A90">
        <w:rPr>
          <w:rFonts w:ascii="GHEA Grapalat" w:hAnsi="GHEA Grapalat"/>
          <w:b/>
          <w:i/>
          <w:sz w:val="24"/>
          <w:szCs w:val="24"/>
          <w:lang w:val="af-ZA" w:eastAsia="en-US" w:bidi="ar-SA"/>
        </w:rPr>
        <w:t>-</w:t>
      </w:r>
      <w:r w:rsidRPr="00D01A90">
        <w:rPr>
          <w:rFonts w:ascii="GHEA Grapalat" w:hAnsi="GHEA Grapalat"/>
          <w:b/>
          <w:i/>
          <w:sz w:val="24"/>
          <w:szCs w:val="24"/>
          <w:lang w:val="hy-AM" w:eastAsia="en-US" w:bidi="ar-SA"/>
        </w:rPr>
        <w:t>ԲՄԽԾՁԲ</w:t>
      </w:r>
      <w:r w:rsidRPr="00D01A90">
        <w:rPr>
          <w:rFonts w:ascii="GHEA Grapalat" w:hAnsi="GHEA Grapalat"/>
          <w:b/>
          <w:i/>
          <w:sz w:val="24"/>
          <w:szCs w:val="24"/>
          <w:lang w:val="af-ZA" w:eastAsia="en-US" w:bidi="ar-SA"/>
        </w:rPr>
        <w:t>-24/14</w:t>
      </w:r>
      <w:r w:rsidRPr="00D01A90">
        <w:rPr>
          <w:rFonts w:ascii="GHEA Grapalat" w:hAnsi="GHEA Grapalat"/>
          <w:b/>
          <w:sz w:val="24"/>
          <w:szCs w:val="24"/>
          <w:lang w:val="hy-AM" w:eastAsia="en-US" w:bidi="ar-SA"/>
        </w:rPr>
        <w:t xml:space="preserve">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D01A90"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D01A90" w:rsidRDefault="000A214C" w:rsidP="000A214C">
      <w:pPr>
        <w:widowControl w:val="0"/>
        <w:jc w:val="both"/>
        <w:rPr>
          <w:rFonts w:ascii="GHEA Grapalat" w:hAnsi="GHEA Grapalat"/>
        </w:rPr>
      </w:pPr>
      <w:r w:rsidRPr="00D01A90">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D01A90" w:rsidRDefault="00D01A90" w:rsidP="00D01A90">
      <w:pPr>
        <w:widowControl w:val="0"/>
        <w:tabs>
          <w:tab w:val="left" w:pos="567"/>
        </w:tabs>
        <w:jc w:val="both"/>
        <w:rPr>
          <w:rFonts w:ascii="GHEA Grapalat" w:hAnsi="GHEA Grapalat" w:cs="GHEA Grapalat"/>
          <w:spacing w:val="-6"/>
        </w:rPr>
      </w:pPr>
      <w:r>
        <w:rPr>
          <w:rFonts w:ascii="GHEA Grapalat" w:hAnsi="GHEA Grapalat"/>
        </w:rPr>
        <w:tab/>
      </w:r>
      <w:r w:rsidR="000A214C" w:rsidRPr="00B138F3">
        <w:rPr>
          <w:rFonts w:ascii="GHEA Grapalat" w:hAnsi="GHEA Grapalat"/>
        </w:rPr>
        <w:t>1</w:t>
      </w:r>
      <w:r w:rsidR="000A214C" w:rsidRPr="00B138F3">
        <w:rPr>
          <w:rFonts w:ascii="GHEA Grapalat" w:hAnsi="GHEA Grapalat"/>
          <w:spacing w:val="-6"/>
        </w:rPr>
        <w:t>.1.</w:t>
      </w:r>
      <w:r w:rsidR="000A214C" w:rsidRPr="00B138F3">
        <w:rPr>
          <w:rFonts w:ascii="GHEA Grapalat" w:hAnsi="GHEA Grapalat"/>
          <w:spacing w:val="-6"/>
        </w:rPr>
        <w:tab/>
        <w:t xml:space="preserve">Компания участвует в организованной </w:t>
      </w:r>
      <w:r w:rsidRPr="00F56310">
        <w:rPr>
          <w:rFonts w:ascii="GHEA Grapalat" w:hAnsi="GHEA Grapalat"/>
          <w:b/>
          <w:lang w:bidi="ar-SA"/>
        </w:rPr>
        <w:t>Гарнинский муниципалитет</w:t>
      </w:r>
      <w:r w:rsidRPr="00B138F3">
        <w:rPr>
          <w:rFonts w:ascii="GHEA Grapalat" w:hAnsi="GHEA Grapalat"/>
          <w:spacing w:val="-6"/>
        </w:rPr>
        <w:t xml:space="preserve"> </w:t>
      </w:r>
      <w:r w:rsidR="000A214C" w:rsidRPr="00B138F3">
        <w:rPr>
          <w:rFonts w:ascii="GHEA Grapalat" w:hAnsi="GHEA Grapalat"/>
          <w:spacing w:val="-6"/>
        </w:rPr>
        <w:t>(далее — Заказчик)</w:t>
      </w:r>
      <w:r>
        <w:rPr>
          <w:rFonts w:ascii="GHEA Grapalat" w:hAnsi="GHEA Grapalat"/>
          <w:spacing w:val="-6"/>
        </w:rPr>
        <w:t xml:space="preserve"> </w:t>
      </w:r>
      <w:r w:rsidR="000A214C" w:rsidRPr="00B138F3">
        <w:rPr>
          <w:rFonts w:ascii="GHEA Grapalat" w:hAnsi="GHEA Grapalat"/>
        </w:rPr>
        <w:t xml:space="preserve">процедуре закупок под кодом </w:t>
      </w:r>
      <w:r w:rsidRPr="00D01A90">
        <w:rPr>
          <w:rFonts w:ascii="GHEA Grapalat" w:hAnsi="GHEA Grapalat"/>
          <w:b/>
          <w:i/>
          <w:lang w:val="hy-AM" w:eastAsia="en-US" w:bidi="ar-SA"/>
        </w:rPr>
        <w:t>ԳՀ</w:t>
      </w:r>
      <w:r w:rsidRPr="00D01A90">
        <w:rPr>
          <w:rFonts w:ascii="GHEA Grapalat" w:hAnsi="GHEA Grapalat"/>
          <w:b/>
          <w:i/>
          <w:lang w:val="af-ZA" w:eastAsia="en-US" w:bidi="ar-SA"/>
        </w:rPr>
        <w:t>-</w:t>
      </w:r>
      <w:r w:rsidRPr="00D01A90">
        <w:rPr>
          <w:rFonts w:ascii="GHEA Grapalat" w:hAnsi="GHEA Grapalat"/>
          <w:b/>
          <w:i/>
          <w:lang w:val="hy-AM" w:eastAsia="en-US" w:bidi="ar-SA"/>
        </w:rPr>
        <w:t>ԲՄԽԾՁԲ</w:t>
      </w:r>
      <w:r w:rsidRPr="00D01A90">
        <w:rPr>
          <w:rFonts w:ascii="GHEA Grapalat" w:hAnsi="GHEA Grapalat"/>
          <w:b/>
          <w:i/>
          <w:lang w:val="af-ZA" w:eastAsia="en-US" w:bidi="ar-SA"/>
        </w:rPr>
        <w:t>-24/14</w:t>
      </w:r>
      <w:r w:rsidR="000A214C" w:rsidRPr="00B138F3">
        <w:rPr>
          <w:rFonts w:ascii="GHEA Grapalat" w:hAnsi="GHEA Grapalat"/>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01A90"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C8727E">
              <w:rPr>
                <w:rFonts w:ascii="GHEA Grapalat" w:hAnsi="GHEA Grapalat"/>
                <w:lang w:bidi="ar-SA"/>
              </w:rPr>
              <w:t xml:space="preserve"> Гарнинский муниципалитет</w:t>
            </w:r>
          </w:p>
        </w:tc>
      </w:tr>
      <w:tr w:rsidR="00D01A90"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01A90"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3A1A8A" w:rsidRDefault="00D01A90" w:rsidP="00D01A90">
            <w:pPr>
              <w:rPr>
                <w:rFonts w:ascii="Sylfaen" w:hAnsi="Sylfaen" w:cs="Sylfaen"/>
                <w:sz w:val="16"/>
                <w:szCs w:val="16"/>
                <w:lang w:val="hy-AM" w:eastAsia="en-US" w:bidi="ar-SA"/>
              </w:rPr>
            </w:pPr>
            <w:r>
              <w:rPr>
                <w:rFonts w:ascii="GHEA Grapalat" w:hAnsi="GHEA Grapalat"/>
              </w:rPr>
              <w:t xml:space="preserve">     </w:t>
            </w:r>
            <w:r w:rsidRPr="00B138F3">
              <w:rPr>
                <w:rFonts w:ascii="GHEA Grapalat" w:hAnsi="GHEA Grapalat"/>
              </w:rPr>
              <w:t>11.</w:t>
            </w:r>
            <w:r w:rsidRPr="00B138F3">
              <w:rPr>
                <w:rFonts w:ascii="GHEA Grapalat" w:hAnsi="GHEA Grapalat"/>
              </w:rPr>
              <w:tab/>
              <w:t>УНН бенефициара:</w:t>
            </w:r>
            <w:r w:rsidRPr="003A1A8A">
              <w:rPr>
                <w:rFonts w:ascii="GHEA Grapalat" w:hAnsi="GHEA Grapalat"/>
              </w:rPr>
              <w:t xml:space="preserve"> 03560247</w:t>
            </w:r>
          </w:p>
        </w:tc>
      </w:tr>
      <w:tr w:rsidR="00D01A90"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D01A90"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1A90" w:rsidRPr="00B138F3" w:rsidRDefault="00D01A90" w:rsidP="00D01A9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010706">
              <w:rPr>
                <w:rFonts w:ascii="Sylfaen" w:hAnsi="Sylfaen"/>
                <w:color w:val="333333"/>
                <w:sz w:val="22"/>
                <w:szCs w:val="22"/>
                <w:shd w:val="clear" w:color="auto" w:fill="FFFFFF"/>
                <w:lang w:val="en-US" w:eastAsia="en-US" w:bidi="ar-SA"/>
              </w:rPr>
              <w:t>900005000758</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D01A90" w:rsidRDefault="003B2F27" w:rsidP="00D01A90">
      <w:pPr>
        <w:jc w:val="right"/>
        <w:rPr>
          <w:rFonts w:ascii="GHEA Grapalat" w:hAnsi="GHEA Grapalat"/>
          <w:b/>
        </w:rPr>
      </w:pPr>
      <w:r w:rsidRPr="00AD29CE">
        <w:rPr>
          <w:rFonts w:ascii="GHEA Grapalat" w:hAnsi="GHEA Grapalat"/>
          <w:b/>
        </w:rPr>
        <w:t xml:space="preserve">Приложение № </w:t>
      </w:r>
      <w:r w:rsidR="00B337B0" w:rsidRPr="006F1605">
        <w:rPr>
          <w:rFonts w:ascii="GHEA Grapalat" w:hAnsi="GHEA Grapalat"/>
          <w:b/>
        </w:rPr>
        <w:t>6</w:t>
      </w:r>
    </w:p>
    <w:p w:rsidR="00D01A90" w:rsidRPr="00B138F3" w:rsidRDefault="00D01A90" w:rsidP="00D01A90">
      <w:pPr>
        <w:pStyle w:val="BodyTextIndent3"/>
        <w:widowControl w:val="0"/>
        <w:spacing w:after="160" w:line="240" w:lineRule="auto"/>
        <w:jc w:val="right"/>
        <w:rPr>
          <w:rFonts w:ascii="GHEA Grapalat" w:hAnsi="GHEA Grapalat"/>
          <w:b/>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D01A90">
        <w:rPr>
          <w:rFonts w:ascii="GHEA Grapalat" w:hAnsi="GHEA Grapalat"/>
          <w:b/>
          <w:i/>
          <w:sz w:val="24"/>
          <w:szCs w:val="24"/>
          <w:lang w:val="hy-AM" w:eastAsia="en-US" w:bidi="ar-SA"/>
        </w:rPr>
        <w:t>ԳՀ</w:t>
      </w:r>
      <w:r w:rsidRPr="00D01A90">
        <w:rPr>
          <w:rFonts w:ascii="GHEA Grapalat" w:hAnsi="GHEA Grapalat"/>
          <w:b/>
          <w:i/>
          <w:sz w:val="24"/>
          <w:szCs w:val="24"/>
          <w:lang w:val="af-ZA" w:eastAsia="en-US" w:bidi="ar-SA"/>
        </w:rPr>
        <w:t>-</w:t>
      </w:r>
      <w:r w:rsidRPr="00D01A90">
        <w:rPr>
          <w:rFonts w:ascii="GHEA Grapalat" w:hAnsi="GHEA Grapalat"/>
          <w:b/>
          <w:i/>
          <w:sz w:val="24"/>
          <w:szCs w:val="24"/>
          <w:lang w:val="hy-AM" w:eastAsia="en-US" w:bidi="ar-SA"/>
        </w:rPr>
        <w:t>ԲՄԽԾՁԲ</w:t>
      </w:r>
      <w:r w:rsidRPr="00D01A90">
        <w:rPr>
          <w:rFonts w:ascii="GHEA Grapalat" w:hAnsi="GHEA Grapalat"/>
          <w:b/>
          <w:i/>
          <w:sz w:val="24"/>
          <w:szCs w:val="24"/>
          <w:lang w:val="af-ZA" w:eastAsia="en-US" w:bidi="ar-SA"/>
        </w:rPr>
        <w:t>-24/14</w:t>
      </w:r>
      <w:r w:rsidRPr="00D01A90">
        <w:rPr>
          <w:rFonts w:ascii="GHEA Grapalat" w:hAnsi="GHEA Grapalat"/>
          <w:b/>
          <w:sz w:val="24"/>
          <w:szCs w:val="24"/>
          <w:lang w:val="hy-AM" w:eastAsia="en-US" w:bidi="ar-SA"/>
        </w:rPr>
        <w:t xml:space="preserve">  </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FF14E2">
        <w:rPr>
          <w:rFonts w:ascii="GHEA Grapalat" w:hAnsi="GHEA Grapalat"/>
        </w:rPr>
        <w:t>1.2.</w:t>
      </w:r>
      <w:r w:rsidRPr="00FF14E2">
        <w:rPr>
          <w:rFonts w:ascii="GHEA Grapalat" w:hAnsi="GHEA Grapalat"/>
        </w:rPr>
        <w:tab/>
      </w:r>
      <w:r w:rsidR="00FF14E2" w:rsidRPr="00FF14E2">
        <w:rPr>
          <w:rFonts w:ascii="GHEA Grapalat" w:hAnsi="GHEA Grapalat"/>
          <w:b/>
        </w:rPr>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FF14E2">
        <w:rPr>
          <w:rFonts w:ascii="GHEA Grapalat" w:hAnsi="GHEA Grapalat"/>
        </w:rPr>
        <w:t>.</w:t>
      </w:r>
      <w:r w:rsidR="000608F6" w:rsidRPr="00FF14E2">
        <w:rPr>
          <w:rFonts w:ascii="GHEA Grapalat" w:hAnsi="GHEA Grapalat"/>
          <w:vertAlign w:val="superscript"/>
        </w:rPr>
        <w:t>15.</w:t>
      </w:r>
      <w:r w:rsidR="00DA3C30" w:rsidRPr="00FF14E2">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9306F9" w:rsidRDefault="003B2F27" w:rsidP="003B2F27">
      <w:pPr>
        <w:widowControl w:val="0"/>
        <w:tabs>
          <w:tab w:val="left" w:pos="1134"/>
        </w:tabs>
        <w:spacing w:after="160" w:line="360" w:lineRule="auto"/>
        <w:ind w:firstLine="567"/>
        <w:jc w:val="both"/>
        <w:rPr>
          <w:rFonts w:ascii="GHEA Grapalat" w:hAnsi="GHEA Grapalat"/>
          <w:b/>
        </w:rPr>
      </w:pPr>
      <w:r w:rsidRPr="009306F9">
        <w:rPr>
          <w:rFonts w:ascii="GHEA Grapalat" w:hAnsi="GHEA Grapalat"/>
          <w:b/>
        </w:rPr>
        <w:t>а)</w:t>
      </w:r>
      <w:r w:rsidRPr="009306F9">
        <w:rPr>
          <w:rFonts w:ascii="GHEA Grapalat" w:hAnsi="GHEA Grapalat"/>
          <w:b/>
        </w:rPr>
        <w:tab/>
      </w:r>
      <w:r w:rsidR="009306F9" w:rsidRPr="009306F9">
        <w:rPr>
          <w:rFonts w:ascii="GHEA Grapalat" w:hAnsi="GHEA Grapalat"/>
          <w:b/>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9306F9">
        <w:rPr>
          <w:rFonts w:ascii="GHEA Grapalat" w:hAnsi="GHEA Grapalat"/>
          <w:b/>
        </w:rPr>
        <w:t>;</w:t>
      </w:r>
      <w:r w:rsidR="00DA3C30" w:rsidRPr="009306F9">
        <w:rPr>
          <w:rFonts w:ascii="GHEA Grapalat" w:hAnsi="GHEA Grapalat"/>
          <w:b/>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vertAlign w:val="superscript"/>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9306F9" w:rsidRPr="009306F9" w:rsidRDefault="009306F9" w:rsidP="009306F9">
      <w:pPr>
        <w:widowControl w:val="0"/>
        <w:tabs>
          <w:tab w:val="left" w:pos="1134"/>
        </w:tabs>
        <w:spacing w:after="160" w:line="360" w:lineRule="auto"/>
        <w:ind w:firstLine="567"/>
        <w:jc w:val="both"/>
        <w:rPr>
          <w:rFonts w:ascii="GHEA Grapalat" w:hAnsi="GHEA Grapalat"/>
          <w:b/>
          <w:i/>
        </w:rPr>
      </w:pPr>
      <w:r w:rsidRPr="009306F9">
        <w:rPr>
          <w:rFonts w:ascii="GHEA Grapalat" w:hAnsi="GHEA Grapalat"/>
          <w:b/>
          <w:i/>
        </w:rPr>
        <w:t>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w:t>
      </w:r>
      <w:r w:rsidR="009306F9">
        <w:rPr>
          <w:rFonts w:ascii="GHEA Grapalat" w:hAnsi="GHEA Grapalat"/>
        </w:rPr>
        <w:t>ику (Приложение № 3.1) и 2</w:t>
      </w:r>
      <w:r>
        <w:rPr>
          <w:rFonts w:ascii="GHEA Grapalat" w:hAnsi="GHEA Grapalat"/>
        </w:rPr>
        <w:t xml:space="preserve">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9306F9"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20</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1"/>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9306F9" w:rsidRDefault="003B2F27" w:rsidP="009306F9">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192313">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8C7A64" w:rsidRDefault="003B2F27" w:rsidP="008C7A64">
      <w:pPr>
        <w:jc w:val="center"/>
        <w:rPr>
          <w:rFonts w:ascii="GHEA Grapalat" w:hAnsi="GHEA Grapalat"/>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2"/>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8C7A64" w:rsidRDefault="003B2F27" w:rsidP="003B2F27">
      <w:pPr>
        <w:widowControl w:val="0"/>
        <w:tabs>
          <w:tab w:val="left" w:pos="1134"/>
        </w:tabs>
        <w:spacing w:after="160" w:line="360" w:lineRule="auto"/>
        <w:ind w:firstLine="567"/>
        <w:jc w:val="both"/>
        <w:rPr>
          <w:rFonts w:ascii="GHEA Grapalat" w:hAnsi="GHEA Grapalat" w:cs="Sylfaen"/>
          <w:b/>
        </w:rPr>
      </w:pPr>
      <w:r w:rsidRPr="008C7A64">
        <w:rPr>
          <w:rFonts w:ascii="GHEA Grapalat" w:hAnsi="GHEA Grapalat"/>
          <w:b/>
        </w:rPr>
        <w:t>5.4.</w:t>
      </w:r>
      <w:r w:rsidRPr="008C7A64">
        <w:rPr>
          <w:rFonts w:ascii="GHEA Grapalat" w:hAnsi="GHEA Grapalat"/>
          <w:b/>
        </w:rPr>
        <w:tab/>
        <w:t xml:space="preserve">Предусмотренные пунктами </w:t>
      </w:r>
      <w:r w:rsidR="008C7A64" w:rsidRPr="008C7A64">
        <w:rPr>
          <w:rFonts w:ascii="GHEA Grapalat" w:hAnsi="GHEA Grapalat" w:cs="Sylfaen"/>
          <w:b/>
          <w:lang w:val="hy-AM" w:eastAsia="en-US" w:bidi="ar-SA"/>
        </w:rPr>
        <w:t xml:space="preserve">5.2, 5.3  </w:t>
      </w:r>
      <w:r w:rsidR="008C7A64" w:rsidRPr="008C7A64">
        <w:rPr>
          <w:rFonts w:ascii="GHEA Grapalat" w:hAnsi="GHEA Grapalat"/>
          <w:b/>
        </w:rPr>
        <w:t>и</w:t>
      </w:r>
      <w:r w:rsidR="008C7A64" w:rsidRPr="008C7A64">
        <w:rPr>
          <w:rFonts w:ascii="GHEA Grapalat" w:hAnsi="GHEA Grapalat" w:cs="Sylfaen"/>
          <w:b/>
          <w:lang w:val="hy-AM" w:eastAsia="en-US" w:bidi="ar-SA"/>
        </w:rPr>
        <w:t xml:space="preserve"> 5.5.1</w:t>
      </w:r>
      <w:r w:rsidR="008C7A64" w:rsidRPr="008C7A64">
        <w:rPr>
          <w:rFonts w:ascii="GHEA Grapalat" w:hAnsi="GHEA Grapalat" w:cs="Sylfaen"/>
          <w:b/>
          <w:sz w:val="20"/>
          <w:lang w:val="hy-AM" w:eastAsia="en-US" w:bidi="ar-SA"/>
        </w:rPr>
        <w:t xml:space="preserve"> </w:t>
      </w:r>
      <w:r w:rsidRPr="008C7A64">
        <w:rPr>
          <w:rFonts w:ascii="GHEA Grapalat" w:hAnsi="GHEA Grapalat"/>
          <w:b/>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Default="003B2F27" w:rsidP="003B2F27">
      <w:pPr>
        <w:widowControl w:val="0"/>
        <w:tabs>
          <w:tab w:val="left" w:pos="1134"/>
        </w:tabs>
        <w:spacing w:after="160" w:line="360" w:lineRule="auto"/>
        <w:ind w:firstLine="567"/>
        <w:jc w:val="both"/>
        <w:rPr>
          <w:rFonts w:ascii="GHEA Grapalat" w:hAnsi="GHEA Grapalat"/>
          <w:vertAlign w:val="superscrip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8C7A64" w:rsidRPr="008C7A64" w:rsidRDefault="008C7A64" w:rsidP="008C7A64">
      <w:pPr>
        <w:pStyle w:val="FootnoteText"/>
        <w:ind w:firstLine="567"/>
        <w:jc w:val="both"/>
        <w:rPr>
          <w:rFonts w:ascii="GHEA Grapalat" w:hAnsi="GHEA Grapalat"/>
          <w:b/>
          <w:sz w:val="24"/>
          <w:szCs w:val="24"/>
        </w:rPr>
      </w:pPr>
      <w:r w:rsidRPr="008C7A64">
        <w:rPr>
          <w:rFonts w:ascii="GHEA Grapalat" w:hAnsi="GHEA Grapalat"/>
          <w:b/>
          <w:sz w:val="24"/>
          <w:szCs w:val="24"/>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8C7A64" w:rsidRPr="006F5F33" w:rsidRDefault="008C7A64" w:rsidP="008C7A64">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959"/>
        <w:gridCol w:w="5245"/>
        <w:gridCol w:w="2976"/>
      </w:tblGrid>
      <w:tr w:rsidR="008C7A64" w:rsidRPr="00552B23" w:rsidTr="008C7A64">
        <w:tc>
          <w:tcPr>
            <w:tcW w:w="959"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N</w:t>
            </w:r>
          </w:p>
        </w:tc>
        <w:tc>
          <w:tcPr>
            <w:tcW w:w="5245"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szCs w:val="16"/>
                <w:u w:val="single"/>
              </w:rPr>
            </w:pPr>
            <w:r w:rsidRPr="004449FB">
              <w:rPr>
                <w:rFonts w:ascii="GHEA Grapalat" w:hAnsi="GHEA Grapalat" w:cs="Sylfaen"/>
                <w:b/>
                <w:i/>
                <w:sz w:val="16"/>
                <w:szCs w:val="16"/>
                <w:u w:val="single"/>
                <w:lang w:val="hy-AM"/>
              </w:rPr>
              <w:t>Нарушение</w:t>
            </w:r>
          </w:p>
        </w:tc>
        <w:tc>
          <w:tcPr>
            <w:tcW w:w="2976"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szCs w:val="16"/>
                <w:u w:val="single"/>
              </w:rPr>
            </w:pPr>
            <w:r w:rsidRPr="004449FB">
              <w:rPr>
                <w:rFonts w:ascii="GHEA Grapalat" w:hAnsi="GHEA Grapalat"/>
                <w:b/>
                <w:i/>
                <w:sz w:val="16"/>
                <w:szCs w:val="16"/>
                <w:u w:val="single"/>
                <w:lang w:val="en-US"/>
              </w:rPr>
              <w:t>О</w:t>
            </w:r>
            <w:r w:rsidRPr="004449FB">
              <w:rPr>
                <w:rFonts w:ascii="GHEA Grapalat" w:hAnsi="GHEA Grapalat"/>
                <w:b/>
                <w:i/>
                <w:sz w:val="16"/>
                <w:szCs w:val="16"/>
                <w:u w:val="single"/>
              </w:rPr>
              <w:t>тветственност</w:t>
            </w:r>
            <w:r w:rsidRPr="004449FB">
              <w:rPr>
                <w:rFonts w:ascii="GHEA Grapalat" w:hAnsi="GHEA Grapalat"/>
                <w:b/>
                <w:i/>
                <w:sz w:val="16"/>
                <w:szCs w:val="16"/>
                <w:u w:val="single"/>
                <w:lang w:val="en-US"/>
              </w:rPr>
              <w:t>ь</w:t>
            </w:r>
          </w:p>
        </w:tc>
      </w:tr>
      <w:tr w:rsidR="008C7A64" w:rsidRPr="00552B23" w:rsidTr="008C7A64">
        <w:tc>
          <w:tcPr>
            <w:tcW w:w="959" w:type="dxa"/>
            <w:vAlign w:val="center"/>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1</w:t>
            </w:r>
          </w:p>
        </w:tc>
        <w:tc>
          <w:tcPr>
            <w:tcW w:w="5245"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Неправильная организация и оснащение строительной площадки.</w:t>
            </w:r>
          </w:p>
        </w:tc>
        <w:tc>
          <w:tcPr>
            <w:tcW w:w="2976"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Штраф – в размере 0,5% от цены контракта.</w:t>
            </w:r>
          </w:p>
        </w:tc>
      </w:tr>
      <w:tr w:rsidR="008C7A64" w:rsidRPr="00552B23" w:rsidTr="008C7A64">
        <w:tc>
          <w:tcPr>
            <w:tcW w:w="959" w:type="dxa"/>
            <w:vAlign w:val="center"/>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2</w:t>
            </w:r>
          </w:p>
        </w:tc>
        <w:tc>
          <w:tcPr>
            <w:tcW w:w="5245"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Несоблюдение норм технической безопасности, санитарных и экологических (в том числе мер по адаптации к изменению климата) норм.</w:t>
            </w:r>
          </w:p>
        </w:tc>
        <w:tc>
          <w:tcPr>
            <w:tcW w:w="2976"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Штраф – в размере 0,5% от цены контракта.</w:t>
            </w:r>
          </w:p>
        </w:tc>
      </w:tr>
      <w:tr w:rsidR="008C7A64" w:rsidRPr="00552B23" w:rsidTr="008C7A64">
        <w:tc>
          <w:tcPr>
            <w:tcW w:w="959" w:type="dxa"/>
            <w:vAlign w:val="center"/>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3</w:t>
            </w:r>
          </w:p>
        </w:tc>
        <w:tc>
          <w:tcPr>
            <w:tcW w:w="5245"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Непредоставление письменного подтверждения соответствия указанным требованиям на ежедневной основе.</w:t>
            </w:r>
          </w:p>
        </w:tc>
        <w:tc>
          <w:tcPr>
            <w:tcW w:w="2976" w:type="dxa"/>
          </w:tcPr>
          <w:p w:rsidR="008C7A64" w:rsidRPr="004449FB" w:rsidRDefault="008C7A64" w:rsidP="008C7A64">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Штраф – в размере 0,5% от цены контракта.</w:t>
            </w:r>
          </w:p>
        </w:tc>
      </w:tr>
    </w:tbl>
    <w:p w:rsidR="008C7A64" w:rsidRPr="00844C3A" w:rsidRDefault="008C7A64" w:rsidP="008C7A64">
      <w:pPr>
        <w:widowControl w:val="0"/>
        <w:tabs>
          <w:tab w:val="left" w:pos="1134"/>
        </w:tabs>
        <w:spacing w:after="160" w:line="360" w:lineRule="auto"/>
        <w:jc w:val="both"/>
        <w:rPr>
          <w:rFonts w:ascii="GHEA Grapalat" w:hAnsi="GHEA Grapalat"/>
        </w:rPr>
      </w:pP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3"/>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4"/>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15"/>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E46805" w:rsidRDefault="003B2F27" w:rsidP="00E46805">
      <w:pPr>
        <w:jc w:val="right"/>
        <w:rPr>
          <w:rFonts w:ascii="GHEA Grapalat" w:hAnsi="GHEA Grapalat"/>
        </w:rPr>
      </w:pPr>
      <w:r>
        <w:rPr>
          <w:rFonts w:ascii="GHEA Grapalat" w:hAnsi="GHEA Grapalat"/>
        </w:rPr>
        <w:br w:type="page"/>
      </w:r>
      <w:r w:rsidRPr="00AD29CE">
        <w:rPr>
          <w:rFonts w:ascii="GHEA Grapalat" w:hAnsi="GHEA Grapalat"/>
          <w:i/>
        </w:rPr>
        <w:t>Приложение № 1</w:t>
      </w:r>
    </w:p>
    <w:p w:rsidR="003B2F27" w:rsidRPr="00E46805" w:rsidRDefault="003B2F27" w:rsidP="00E46805">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E46805" w:rsidRDefault="00E46805" w:rsidP="00E46805">
      <w:pPr>
        <w:widowControl w:val="0"/>
        <w:jc w:val="center"/>
        <w:rPr>
          <w:rFonts w:ascii="GHEA Grapalat" w:hAnsi="GHEA Grapalat"/>
        </w:rPr>
      </w:pPr>
    </w:p>
    <w:p w:rsidR="00E46805" w:rsidRDefault="003B2F27" w:rsidP="00E46805">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rsidR="003B2F27" w:rsidRPr="00AD29CE" w:rsidRDefault="003B2F27" w:rsidP="00E46805">
      <w:pPr>
        <w:widowControl w:val="0"/>
        <w:jc w:val="right"/>
        <w:rPr>
          <w:rFonts w:ascii="GHEA Grapalat" w:hAnsi="GHEA Grapalat"/>
        </w:rPr>
      </w:pPr>
      <w:r w:rsidRPr="00AD29CE">
        <w:rPr>
          <w:rFonts w:ascii="GHEA Grapalat" w:hAnsi="GHEA Grapalat"/>
        </w:rPr>
        <w:t>драмов РА</w:t>
      </w:r>
    </w:p>
    <w:tbl>
      <w:tblPr>
        <w:tblW w:w="11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602"/>
        <w:gridCol w:w="992"/>
        <w:gridCol w:w="1134"/>
        <w:gridCol w:w="993"/>
        <w:gridCol w:w="1134"/>
        <w:gridCol w:w="2693"/>
      </w:tblGrid>
      <w:tr w:rsidR="003B2F27" w:rsidRPr="00E40AC8" w:rsidTr="00E46805">
        <w:trPr>
          <w:trHeight w:val="422"/>
          <w:jc w:val="center"/>
        </w:trPr>
        <w:tc>
          <w:tcPr>
            <w:tcW w:w="11615" w:type="dxa"/>
            <w:gridSpan w:val="8"/>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Услуги</w:t>
            </w:r>
          </w:p>
        </w:tc>
      </w:tr>
      <w:tr w:rsidR="004449FB" w:rsidRPr="00E40AC8" w:rsidTr="00E46805">
        <w:trPr>
          <w:trHeight w:val="247"/>
          <w:jc w:val="center"/>
        </w:trPr>
        <w:tc>
          <w:tcPr>
            <w:tcW w:w="1547" w:type="dxa"/>
            <w:vMerge w:val="restart"/>
            <w:vAlign w:val="center"/>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номер предусмотренного приглашением лота</w:t>
            </w:r>
          </w:p>
        </w:tc>
        <w:tc>
          <w:tcPr>
            <w:tcW w:w="1520" w:type="dxa"/>
            <w:vMerge w:val="restart"/>
            <w:vAlign w:val="center"/>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промежуточный код, предусмотренный планом закупок по классификации ЕЗК (CPV)</w:t>
            </w:r>
          </w:p>
        </w:tc>
        <w:tc>
          <w:tcPr>
            <w:tcW w:w="1602" w:type="dxa"/>
            <w:vMerge w:val="restart"/>
            <w:vAlign w:val="center"/>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техническая характеристика</w:t>
            </w:r>
          </w:p>
        </w:tc>
        <w:tc>
          <w:tcPr>
            <w:tcW w:w="992" w:type="dxa"/>
            <w:vMerge w:val="restart"/>
            <w:vAlign w:val="center"/>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единица измерения</w:t>
            </w:r>
          </w:p>
        </w:tc>
        <w:tc>
          <w:tcPr>
            <w:tcW w:w="1134" w:type="dxa"/>
            <w:vMerge w:val="restart"/>
            <w:vAlign w:val="center"/>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общая цена/драмов РА</w:t>
            </w:r>
          </w:p>
        </w:tc>
        <w:tc>
          <w:tcPr>
            <w:tcW w:w="993" w:type="dxa"/>
            <w:vMerge w:val="restart"/>
            <w:vAlign w:val="center"/>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общий объем</w:t>
            </w:r>
          </w:p>
        </w:tc>
        <w:tc>
          <w:tcPr>
            <w:tcW w:w="3827" w:type="dxa"/>
            <w:gridSpan w:val="2"/>
            <w:vAlign w:val="center"/>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предоставления</w:t>
            </w:r>
          </w:p>
        </w:tc>
      </w:tr>
      <w:tr w:rsidR="004449FB" w:rsidRPr="00E40AC8" w:rsidTr="00E46805">
        <w:trPr>
          <w:trHeight w:val="778"/>
          <w:jc w:val="center"/>
        </w:trPr>
        <w:tc>
          <w:tcPr>
            <w:tcW w:w="1547" w:type="dxa"/>
            <w:vMerge/>
            <w:vAlign w:val="center"/>
          </w:tcPr>
          <w:p w:rsidR="003B2F27" w:rsidRPr="004449FB" w:rsidRDefault="003B2F27" w:rsidP="005B7138">
            <w:pPr>
              <w:widowControl w:val="0"/>
              <w:spacing w:after="120"/>
              <w:jc w:val="center"/>
              <w:rPr>
                <w:rFonts w:ascii="GHEA Grapalat" w:hAnsi="GHEA Grapalat"/>
                <w:sz w:val="16"/>
                <w:szCs w:val="16"/>
              </w:rPr>
            </w:pPr>
          </w:p>
        </w:tc>
        <w:tc>
          <w:tcPr>
            <w:tcW w:w="1520" w:type="dxa"/>
            <w:vMerge/>
            <w:vAlign w:val="center"/>
          </w:tcPr>
          <w:p w:rsidR="003B2F27" w:rsidRPr="004449FB" w:rsidRDefault="003B2F27" w:rsidP="005B7138">
            <w:pPr>
              <w:widowControl w:val="0"/>
              <w:spacing w:after="120"/>
              <w:jc w:val="center"/>
              <w:rPr>
                <w:rFonts w:ascii="GHEA Grapalat" w:hAnsi="GHEA Grapalat"/>
                <w:sz w:val="16"/>
                <w:szCs w:val="16"/>
              </w:rPr>
            </w:pPr>
          </w:p>
        </w:tc>
        <w:tc>
          <w:tcPr>
            <w:tcW w:w="1602" w:type="dxa"/>
            <w:vMerge/>
            <w:vAlign w:val="center"/>
          </w:tcPr>
          <w:p w:rsidR="003B2F27" w:rsidRPr="004449FB" w:rsidRDefault="003B2F27" w:rsidP="005B7138">
            <w:pPr>
              <w:widowControl w:val="0"/>
              <w:spacing w:after="120"/>
              <w:jc w:val="center"/>
              <w:rPr>
                <w:rFonts w:ascii="GHEA Grapalat" w:hAnsi="GHEA Grapalat"/>
                <w:sz w:val="16"/>
                <w:szCs w:val="16"/>
              </w:rPr>
            </w:pPr>
          </w:p>
        </w:tc>
        <w:tc>
          <w:tcPr>
            <w:tcW w:w="992" w:type="dxa"/>
            <w:vMerge/>
            <w:vAlign w:val="center"/>
          </w:tcPr>
          <w:p w:rsidR="003B2F27" w:rsidRPr="004449FB" w:rsidRDefault="003B2F27" w:rsidP="005B7138">
            <w:pPr>
              <w:widowControl w:val="0"/>
              <w:spacing w:after="120"/>
              <w:jc w:val="center"/>
              <w:rPr>
                <w:rFonts w:ascii="GHEA Grapalat" w:hAnsi="GHEA Grapalat"/>
                <w:sz w:val="16"/>
                <w:szCs w:val="16"/>
              </w:rPr>
            </w:pPr>
          </w:p>
        </w:tc>
        <w:tc>
          <w:tcPr>
            <w:tcW w:w="1134" w:type="dxa"/>
            <w:vMerge/>
            <w:vAlign w:val="center"/>
          </w:tcPr>
          <w:p w:rsidR="003B2F27" w:rsidRPr="004449FB" w:rsidRDefault="003B2F27" w:rsidP="005B7138">
            <w:pPr>
              <w:widowControl w:val="0"/>
              <w:spacing w:after="120"/>
              <w:jc w:val="center"/>
              <w:rPr>
                <w:rFonts w:ascii="GHEA Grapalat" w:hAnsi="GHEA Grapalat"/>
                <w:sz w:val="16"/>
                <w:szCs w:val="16"/>
              </w:rPr>
            </w:pPr>
          </w:p>
        </w:tc>
        <w:tc>
          <w:tcPr>
            <w:tcW w:w="993" w:type="dxa"/>
            <w:vMerge/>
            <w:vAlign w:val="center"/>
          </w:tcPr>
          <w:p w:rsidR="003B2F27" w:rsidRPr="004449FB" w:rsidRDefault="003B2F27" w:rsidP="005B7138">
            <w:pPr>
              <w:widowControl w:val="0"/>
              <w:spacing w:after="120"/>
              <w:jc w:val="center"/>
              <w:rPr>
                <w:rFonts w:ascii="GHEA Grapalat" w:hAnsi="GHEA Grapalat"/>
                <w:sz w:val="16"/>
                <w:szCs w:val="16"/>
              </w:rPr>
            </w:pPr>
          </w:p>
        </w:tc>
        <w:tc>
          <w:tcPr>
            <w:tcW w:w="1134" w:type="dxa"/>
            <w:vAlign w:val="center"/>
          </w:tcPr>
          <w:p w:rsidR="003B2F27" w:rsidRPr="004449FB" w:rsidRDefault="003B2F27" w:rsidP="005B7138">
            <w:pPr>
              <w:widowControl w:val="0"/>
              <w:spacing w:after="120"/>
              <w:jc w:val="center"/>
              <w:rPr>
                <w:rFonts w:ascii="GHEA Grapalat" w:hAnsi="GHEA Grapalat"/>
                <w:sz w:val="16"/>
                <w:szCs w:val="16"/>
              </w:rPr>
            </w:pPr>
            <w:r w:rsidRPr="004449FB">
              <w:rPr>
                <w:rFonts w:ascii="GHEA Grapalat" w:hAnsi="GHEA Grapalat"/>
                <w:sz w:val="16"/>
                <w:szCs w:val="16"/>
              </w:rPr>
              <w:t>адрес</w:t>
            </w:r>
          </w:p>
        </w:tc>
        <w:tc>
          <w:tcPr>
            <w:tcW w:w="2693" w:type="dxa"/>
            <w:vAlign w:val="center"/>
          </w:tcPr>
          <w:p w:rsidR="003B2F27" w:rsidRPr="004449FB" w:rsidRDefault="003B2F27" w:rsidP="005B7138">
            <w:pPr>
              <w:widowControl w:val="0"/>
              <w:spacing w:after="120"/>
              <w:jc w:val="center"/>
              <w:rPr>
                <w:rFonts w:ascii="GHEA Grapalat" w:hAnsi="GHEA Grapalat"/>
                <w:sz w:val="16"/>
                <w:szCs w:val="16"/>
                <w:lang w:val="en-US"/>
              </w:rPr>
            </w:pPr>
            <w:r w:rsidRPr="004449FB">
              <w:rPr>
                <w:rFonts w:ascii="GHEA Grapalat" w:hAnsi="GHEA Grapalat"/>
                <w:sz w:val="16"/>
                <w:szCs w:val="16"/>
              </w:rPr>
              <w:t>срок</w:t>
            </w:r>
            <w:r w:rsidRPr="004449FB">
              <w:rPr>
                <w:rStyle w:val="FootnoteReference"/>
                <w:rFonts w:ascii="GHEA Grapalat" w:hAnsi="GHEA Grapalat"/>
                <w:sz w:val="16"/>
                <w:szCs w:val="16"/>
              </w:rPr>
              <w:footnoteReference w:customMarkFollows="1" w:id="16"/>
              <w:t>**</w:t>
            </w:r>
          </w:p>
        </w:tc>
      </w:tr>
      <w:tr w:rsidR="004449FB" w:rsidRPr="00E40AC8" w:rsidTr="00E46805">
        <w:trPr>
          <w:trHeight w:val="277"/>
          <w:jc w:val="center"/>
        </w:trPr>
        <w:tc>
          <w:tcPr>
            <w:tcW w:w="1547" w:type="dxa"/>
            <w:vAlign w:val="center"/>
          </w:tcPr>
          <w:p w:rsidR="004449FB" w:rsidRPr="004449FB" w:rsidRDefault="004449FB" w:rsidP="004449FB">
            <w:pPr>
              <w:jc w:val="center"/>
              <w:rPr>
                <w:rFonts w:ascii="GHEA Grapalat" w:hAnsi="GHEA Grapalat"/>
                <w:sz w:val="16"/>
                <w:szCs w:val="16"/>
              </w:rPr>
            </w:pPr>
            <w:r w:rsidRPr="004449FB">
              <w:rPr>
                <w:rFonts w:ascii="GHEA Grapalat" w:hAnsi="GHEA Grapalat"/>
                <w:sz w:val="16"/>
                <w:szCs w:val="16"/>
              </w:rPr>
              <w:t>1</w:t>
            </w:r>
          </w:p>
        </w:tc>
        <w:tc>
          <w:tcPr>
            <w:tcW w:w="1520" w:type="dxa"/>
            <w:vAlign w:val="center"/>
          </w:tcPr>
          <w:p w:rsidR="004449FB" w:rsidRPr="004449FB" w:rsidRDefault="004449FB" w:rsidP="004449FB">
            <w:pPr>
              <w:jc w:val="center"/>
              <w:rPr>
                <w:rFonts w:ascii="Calibri" w:hAnsi="Calibri" w:cs="Arial"/>
                <w:sz w:val="16"/>
                <w:szCs w:val="16"/>
              </w:rPr>
            </w:pPr>
            <w:r w:rsidRPr="004449FB">
              <w:rPr>
                <w:rFonts w:ascii="Calibri" w:hAnsi="Calibri" w:cs="Arial"/>
                <w:sz w:val="16"/>
                <w:szCs w:val="16"/>
              </w:rPr>
              <w:t>71351540-1</w:t>
            </w:r>
          </w:p>
          <w:p w:rsidR="004449FB" w:rsidRPr="004449FB" w:rsidRDefault="004449FB" w:rsidP="004449FB">
            <w:pPr>
              <w:jc w:val="center"/>
              <w:rPr>
                <w:rFonts w:ascii="GHEA Grapalat" w:hAnsi="GHEA Grapalat"/>
                <w:sz w:val="16"/>
                <w:szCs w:val="16"/>
                <w:highlight w:val="yellow"/>
              </w:rPr>
            </w:pPr>
          </w:p>
        </w:tc>
        <w:tc>
          <w:tcPr>
            <w:tcW w:w="1602" w:type="dxa"/>
            <w:vAlign w:val="center"/>
          </w:tcPr>
          <w:p w:rsidR="004449FB" w:rsidRPr="004449FB" w:rsidRDefault="004449FB" w:rsidP="004449FB">
            <w:pPr>
              <w:jc w:val="center"/>
              <w:rPr>
                <w:rFonts w:ascii="GHEA Grapalat" w:hAnsi="GHEA Grapalat"/>
                <w:sz w:val="16"/>
                <w:szCs w:val="16"/>
              </w:rPr>
            </w:pPr>
            <w:r w:rsidRPr="004449FB">
              <w:rPr>
                <w:rFonts w:ascii="GHEA Grapalat" w:eastAsia="Calibri" w:hAnsi="GHEA Grapalat" w:cs="Sylfaen"/>
                <w:i/>
                <w:sz w:val="16"/>
                <w:szCs w:val="16"/>
                <w:lang w:val="hy-AM"/>
              </w:rPr>
              <w:t>Службы технического надзора за строительством трубопровода питьевой воды общины Гарни</w:t>
            </w:r>
          </w:p>
        </w:tc>
        <w:tc>
          <w:tcPr>
            <w:tcW w:w="992" w:type="dxa"/>
            <w:vAlign w:val="center"/>
          </w:tcPr>
          <w:p w:rsidR="004449FB" w:rsidRPr="004449FB" w:rsidRDefault="004449FB" w:rsidP="004449FB">
            <w:pPr>
              <w:jc w:val="center"/>
              <w:rPr>
                <w:rFonts w:ascii="GHEA Grapalat" w:hAnsi="GHEA Grapalat"/>
                <w:sz w:val="16"/>
                <w:szCs w:val="16"/>
              </w:rPr>
            </w:pPr>
            <w:r w:rsidRPr="004449FB">
              <w:rPr>
                <w:rFonts w:ascii="GHEA Grapalat" w:hAnsi="GHEA Grapalat"/>
                <w:sz w:val="16"/>
                <w:szCs w:val="16"/>
              </w:rPr>
              <w:t>драм</w:t>
            </w:r>
          </w:p>
        </w:tc>
        <w:tc>
          <w:tcPr>
            <w:tcW w:w="1134" w:type="dxa"/>
            <w:vAlign w:val="center"/>
          </w:tcPr>
          <w:p w:rsidR="004449FB" w:rsidRPr="004449FB" w:rsidRDefault="004449FB" w:rsidP="004449FB">
            <w:pPr>
              <w:jc w:val="center"/>
              <w:rPr>
                <w:rFonts w:ascii="GHEA Grapalat" w:hAnsi="GHEA Grapalat"/>
                <w:sz w:val="16"/>
                <w:szCs w:val="16"/>
              </w:rPr>
            </w:pPr>
          </w:p>
        </w:tc>
        <w:tc>
          <w:tcPr>
            <w:tcW w:w="993" w:type="dxa"/>
            <w:vAlign w:val="center"/>
          </w:tcPr>
          <w:p w:rsidR="004449FB" w:rsidRPr="004449FB" w:rsidRDefault="004449FB" w:rsidP="004449FB">
            <w:pPr>
              <w:jc w:val="center"/>
              <w:rPr>
                <w:rFonts w:ascii="GHEA Grapalat" w:hAnsi="GHEA Grapalat"/>
                <w:sz w:val="16"/>
                <w:szCs w:val="16"/>
              </w:rPr>
            </w:pPr>
            <w:r w:rsidRPr="004449FB">
              <w:rPr>
                <w:rFonts w:ascii="GHEA Grapalat" w:hAnsi="GHEA Grapalat"/>
                <w:sz w:val="16"/>
                <w:szCs w:val="16"/>
              </w:rPr>
              <w:t>1</w:t>
            </w:r>
          </w:p>
        </w:tc>
        <w:tc>
          <w:tcPr>
            <w:tcW w:w="1134" w:type="dxa"/>
            <w:vAlign w:val="center"/>
          </w:tcPr>
          <w:p w:rsidR="004449FB" w:rsidRPr="004449FB" w:rsidRDefault="004449FB" w:rsidP="004449FB">
            <w:pPr>
              <w:jc w:val="center"/>
              <w:rPr>
                <w:rFonts w:ascii="GHEA Grapalat" w:hAnsi="GHEA Grapalat"/>
                <w:sz w:val="16"/>
                <w:szCs w:val="16"/>
              </w:rPr>
            </w:pPr>
            <w:r w:rsidRPr="004449FB">
              <w:rPr>
                <w:rFonts w:ascii="GHEA Grapalat" w:hAnsi="GHEA Grapalat" w:cs="Sylfaen"/>
                <w:i/>
                <w:sz w:val="16"/>
                <w:szCs w:val="16"/>
              </w:rPr>
              <w:t>Котайкский марз, РА, село Гарни</w:t>
            </w:r>
          </w:p>
        </w:tc>
        <w:tc>
          <w:tcPr>
            <w:tcW w:w="2693" w:type="dxa"/>
            <w:vAlign w:val="center"/>
          </w:tcPr>
          <w:p w:rsidR="004449FB" w:rsidRPr="004449FB" w:rsidRDefault="004449FB" w:rsidP="004449FB">
            <w:pPr>
              <w:jc w:val="center"/>
              <w:rPr>
                <w:rFonts w:ascii="GHEA Grapalat" w:hAnsi="GHEA Grapalat"/>
                <w:sz w:val="16"/>
                <w:szCs w:val="16"/>
              </w:rPr>
            </w:pPr>
            <w:r w:rsidRPr="004449FB">
              <w:rPr>
                <w:rFonts w:ascii="GHEA Grapalat" w:hAnsi="GHEA Grapalat" w:cs="Calibri"/>
                <w:color w:val="000000"/>
                <w:sz w:val="16"/>
                <w:szCs w:val="16"/>
                <w:lang w:val="hy-AM"/>
              </w:rPr>
              <w:t>при наличии финансовых средств - со дня вступления в силу договора, заключенного между сторонами, и дня утверждения договора на приобретение строительных работ для строительства водопроводов питьевой воды общины Гарни Котайкского марза, РА, и действует одновременно со строительными работами.</w:t>
            </w:r>
          </w:p>
        </w:tc>
      </w:tr>
      <w:tr w:rsidR="004449FB" w:rsidRPr="00E40AC8" w:rsidTr="00E46805">
        <w:trPr>
          <w:trHeight w:val="439"/>
          <w:jc w:val="center"/>
        </w:trPr>
        <w:tc>
          <w:tcPr>
            <w:tcW w:w="1547" w:type="dxa"/>
            <w:vAlign w:val="center"/>
          </w:tcPr>
          <w:p w:rsidR="004449FB" w:rsidRPr="008474C6" w:rsidRDefault="004449FB" w:rsidP="004449FB">
            <w:pPr>
              <w:jc w:val="center"/>
              <w:rPr>
                <w:rFonts w:ascii="GHEA Grapalat" w:hAnsi="GHEA Grapalat"/>
                <w:sz w:val="20"/>
              </w:rPr>
            </w:pPr>
            <w:r>
              <w:rPr>
                <w:rFonts w:ascii="GHEA Grapalat" w:hAnsi="GHEA Grapalat"/>
                <w:sz w:val="20"/>
              </w:rPr>
              <w:t>2</w:t>
            </w:r>
          </w:p>
        </w:tc>
        <w:tc>
          <w:tcPr>
            <w:tcW w:w="1520" w:type="dxa"/>
            <w:vAlign w:val="center"/>
          </w:tcPr>
          <w:p w:rsidR="004449FB" w:rsidRDefault="004449FB" w:rsidP="004449FB">
            <w:pPr>
              <w:jc w:val="center"/>
              <w:rPr>
                <w:rFonts w:ascii="Calibri" w:hAnsi="Calibri" w:cs="Arial"/>
                <w:sz w:val="22"/>
                <w:szCs w:val="22"/>
              </w:rPr>
            </w:pPr>
            <w:r>
              <w:rPr>
                <w:rFonts w:ascii="Calibri" w:hAnsi="Calibri" w:cs="Arial"/>
                <w:sz w:val="22"/>
                <w:szCs w:val="22"/>
              </w:rPr>
              <w:t>71351540-2</w:t>
            </w:r>
          </w:p>
          <w:p w:rsidR="004449FB" w:rsidRPr="00E036ED" w:rsidRDefault="004449FB" w:rsidP="004449FB">
            <w:pPr>
              <w:jc w:val="center"/>
              <w:rPr>
                <w:rFonts w:ascii="GHEA Grapalat" w:hAnsi="GHEA Grapalat"/>
                <w:sz w:val="20"/>
                <w:highlight w:val="yellow"/>
              </w:rPr>
            </w:pPr>
          </w:p>
        </w:tc>
        <w:tc>
          <w:tcPr>
            <w:tcW w:w="1602" w:type="dxa"/>
            <w:vAlign w:val="center"/>
          </w:tcPr>
          <w:p w:rsidR="004449FB" w:rsidRPr="00927EFF" w:rsidRDefault="004449FB" w:rsidP="004449FB">
            <w:pPr>
              <w:jc w:val="center"/>
              <w:rPr>
                <w:rFonts w:ascii="GHEA Grapalat" w:eastAsia="Calibri" w:hAnsi="GHEA Grapalat" w:cs="Sylfaen"/>
                <w:i/>
                <w:sz w:val="16"/>
                <w:szCs w:val="16"/>
                <w:lang w:val="hy-AM"/>
              </w:rPr>
            </w:pPr>
            <w:r w:rsidRPr="00927EFF">
              <w:rPr>
                <w:rFonts w:ascii="GHEA Grapalat" w:eastAsia="Calibri" w:hAnsi="GHEA Grapalat" w:cs="Sylfaen"/>
                <w:i/>
                <w:sz w:val="16"/>
                <w:szCs w:val="16"/>
                <w:lang w:val="hy-AM"/>
              </w:rPr>
              <w:t>Службы технического надзора за работами по уличному освещению в общине Гарни</w:t>
            </w:r>
          </w:p>
        </w:tc>
        <w:tc>
          <w:tcPr>
            <w:tcW w:w="992" w:type="dxa"/>
            <w:vAlign w:val="center"/>
          </w:tcPr>
          <w:p w:rsidR="004449FB" w:rsidRPr="00064ADD" w:rsidRDefault="004449FB" w:rsidP="004449FB">
            <w:pPr>
              <w:jc w:val="center"/>
              <w:rPr>
                <w:rFonts w:ascii="GHEA Grapalat" w:hAnsi="GHEA Grapalat"/>
                <w:sz w:val="20"/>
              </w:rPr>
            </w:pPr>
            <w:r w:rsidRPr="004449FB">
              <w:rPr>
                <w:rFonts w:ascii="GHEA Grapalat" w:hAnsi="GHEA Grapalat"/>
                <w:sz w:val="16"/>
                <w:szCs w:val="16"/>
              </w:rPr>
              <w:t>драм</w:t>
            </w:r>
          </w:p>
        </w:tc>
        <w:tc>
          <w:tcPr>
            <w:tcW w:w="1134" w:type="dxa"/>
            <w:vAlign w:val="center"/>
          </w:tcPr>
          <w:p w:rsidR="004449FB" w:rsidRPr="00064ADD" w:rsidRDefault="004449FB" w:rsidP="004449FB">
            <w:pPr>
              <w:jc w:val="center"/>
              <w:rPr>
                <w:rFonts w:ascii="GHEA Grapalat" w:hAnsi="GHEA Grapalat"/>
                <w:sz w:val="20"/>
              </w:rPr>
            </w:pPr>
          </w:p>
        </w:tc>
        <w:tc>
          <w:tcPr>
            <w:tcW w:w="993" w:type="dxa"/>
            <w:vAlign w:val="center"/>
          </w:tcPr>
          <w:p w:rsidR="004449FB" w:rsidRPr="00064ADD" w:rsidRDefault="004449FB" w:rsidP="004449FB">
            <w:pPr>
              <w:jc w:val="center"/>
              <w:rPr>
                <w:rFonts w:ascii="GHEA Grapalat" w:hAnsi="GHEA Grapalat"/>
                <w:sz w:val="20"/>
              </w:rPr>
            </w:pPr>
            <w:r>
              <w:rPr>
                <w:rFonts w:ascii="GHEA Grapalat" w:hAnsi="GHEA Grapalat"/>
                <w:sz w:val="20"/>
              </w:rPr>
              <w:t>1</w:t>
            </w:r>
          </w:p>
        </w:tc>
        <w:tc>
          <w:tcPr>
            <w:tcW w:w="1134" w:type="dxa"/>
            <w:vAlign w:val="center"/>
          </w:tcPr>
          <w:p w:rsidR="004449FB" w:rsidRPr="00064ADD" w:rsidRDefault="004449FB" w:rsidP="004449FB">
            <w:pPr>
              <w:jc w:val="center"/>
              <w:rPr>
                <w:rFonts w:ascii="GHEA Grapalat" w:hAnsi="GHEA Grapalat"/>
                <w:sz w:val="20"/>
              </w:rPr>
            </w:pPr>
            <w:r w:rsidRPr="004449FB">
              <w:rPr>
                <w:rFonts w:ascii="GHEA Grapalat" w:hAnsi="GHEA Grapalat" w:cs="Sylfaen"/>
                <w:i/>
                <w:sz w:val="16"/>
                <w:szCs w:val="16"/>
              </w:rPr>
              <w:t>Котайкский марз, РА, село Гарни</w:t>
            </w:r>
          </w:p>
        </w:tc>
        <w:tc>
          <w:tcPr>
            <w:tcW w:w="2693" w:type="dxa"/>
            <w:vAlign w:val="center"/>
          </w:tcPr>
          <w:p w:rsidR="004449FB" w:rsidRPr="00811D99" w:rsidRDefault="004449FB" w:rsidP="004449FB">
            <w:pPr>
              <w:jc w:val="cente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при наличии финансовых средств - со дня вступления в силу договора между сторонами и утверждения договора купли-продажи уличного освещения общины Гарни Котайкской области Республики Армения и действует одновременно с строительные работы.</w:t>
            </w:r>
          </w:p>
        </w:tc>
      </w:tr>
      <w:tr w:rsidR="004449FB" w:rsidRPr="00E40AC8" w:rsidTr="00E46805">
        <w:trPr>
          <w:trHeight w:val="439"/>
          <w:jc w:val="center"/>
        </w:trPr>
        <w:tc>
          <w:tcPr>
            <w:tcW w:w="1547" w:type="dxa"/>
            <w:vAlign w:val="center"/>
          </w:tcPr>
          <w:p w:rsidR="004449FB" w:rsidRPr="008474C6" w:rsidRDefault="004449FB" w:rsidP="004449FB">
            <w:pPr>
              <w:jc w:val="center"/>
              <w:rPr>
                <w:rFonts w:ascii="GHEA Grapalat" w:hAnsi="GHEA Grapalat"/>
                <w:sz w:val="20"/>
              </w:rPr>
            </w:pPr>
            <w:r>
              <w:rPr>
                <w:rFonts w:ascii="GHEA Grapalat" w:hAnsi="GHEA Grapalat"/>
                <w:sz w:val="20"/>
              </w:rPr>
              <w:t>3</w:t>
            </w:r>
          </w:p>
        </w:tc>
        <w:tc>
          <w:tcPr>
            <w:tcW w:w="1520" w:type="dxa"/>
            <w:vAlign w:val="center"/>
          </w:tcPr>
          <w:p w:rsidR="004449FB" w:rsidRPr="00F2249C" w:rsidRDefault="004449FB" w:rsidP="004449FB">
            <w:pPr>
              <w:jc w:val="center"/>
              <w:rPr>
                <w:rFonts w:ascii="Calibri" w:hAnsi="Calibri" w:cs="Arial"/>
                <w:sz w:val="22"/>
                <w:szCs w:val="22"/>
              </w:rPr>
            </w:pPr>
            <w:r w:rsidRPr="00F2249C">
              <w:rPr>
                <w:rFonts w:ascii="Calibri" w:hAnsi="Calibri" w:cs="Arial"/>
                <w:sz w:val="22"/>
                <w:szCs w:val="22"/>
              </w:rPr>
              <w:t>71351540-3</w:t>
            </w:r>
          </w:p>
          <w:p w:rsidR="004449FB" w:rsidRPr="00F2249C" w:rsidRDefault="004449FB" w:rsidP="004449FB">
            <w:pPr>
              <w:jc w:val="center"/>
              <w:rPr>
                <w:rFonts w:ascii="Calibri" w:hAnsi="Calibri" w:cs="Arial"/>
                <w:sz w:val="22"/>
                <w:szCs w:val="22"/>
              </w:rPr>
            </w:pPr>
          </w:p>
        </w:tc>
        <w:tc>
          <w:tcPr>
            <w:tcW w:w="1602" w:type="dxa"/>
            <w:vAlign w:val="center"/>
          </w:tcPr>
          <w:p w:rsidR="004449FB" w:rsidRPr="00927EFF" w:rsidRDefault="004449FB" w:rsidP="004449FB">
            <w:pPr>
              <w:jc w:val="center"/>
              <w:rPr>
                <w:rFonts w:ascii="GHEA Grapalat" w:eastAsia="Calibri" w:hAnsi="GHEA Grapalat" w:cs="Sylfaen"/>
                <w:i/>
                <w:sz w:val="16"/>
                <w:szCs w:val="16"/>
                <w:lang w:val="hy-AM"/>
              </w:rPr>
            </w:pPr>
            <w:r w:rsidRPr="00927EFF">
              <w:rPr>
                <w:rFonts w:ascii="GHEA Grapalat" w:eastAsia="Calibri" w:hAnsi="GHEA Grapalat" w:cs="Sylfaen"/>
                <w:i/>
                <w:sz w:val="16"/>
                <w:szCs w:val="16"/>
                <w:lang w:val="hy-AM"/>
              </w:rPr>
              <w:t>Службы технического надзора за дорожными работами общины Гарни</w:t>
            </w:r>
          </w:p>
        </w:tc>
        <w:tc>
          <w:tcPr>
            <w:tcW w:w="992" w:type="dxa"/>
            <w:vAlign w:val="center"/>
          </w:tcPr>
          <w:p w:rsidR="004449FB" w:rsidRPr="00064ADD" w:rsidRDefault="004449FB" w:rsidP="004449FB">
            <w:pPr>
              <w:jc w:val="center"/>
              <w:rPr>
                <w:rFonts w:ascii="GHEA Grapalat" w:hAnsi="GHEA Grapalat"/>
                <w:sz w:val="20"/>
              </w:rPr>
            </w:pPr>
            <w:r w:rsidRPr="004449FB">
              <w:rPr>
                <w:rFonts w:ascii="GHEA Grapalat" w:hAnsi="GHEA Grapalat"/>
                <w:sz w:val="16"/>
                <w:szCs w:val="16"/>
              </w:rPr>
              <w:t>драм</w:t>
            </w:r>
          </w:p>
        </w:tc>
        <w:tc>
          <w:tcPr>
            <w:tcW w:w="1134" w:type="dxa"/>
            <w:vAlign w:val="center"/>
          </w:tcPr>
          <w:p w:rsidR="004449FB" w:rsidRPr="00064ADD" w:rsidRDefault="004449FB" w:rsidP="004449FB">
            <w:pPr>
              <w:jc w:val="center"/>
              <w:rPr>
                <w:rFonts w:ascii="GHEA Grapalat" w:hAnsi="GHEA Grapalat"/>
                <w:sz w:val="20"/>
              </w:rPr>
            </w:pPr>
          </w:p>
        </w:tc>
        <w:tc>
          <w:tcPr>
            <w:tcW w:w="993" w:type="dxa"/>
            <w:vAlign w:val="center"/>
          </w:tcPr>
          <w:p w:rsidR="004449FB" w:rsidRPr="00064ADD" w:rsidRDefault="004449FB" w:rsidP="004449FB">
            <w:pPr>
              <w:jc w:val="center"/>
              <w:rPr>
                <w:rFonts w:ascii="GHEA Grapalat" w:hAnsi="GHEA Grapalat"/>
                <w:sz w:val="20"/>
              </w:rPr>
            </w:pPr>
            <w:r>
              <w:rPr>
                <w:rFonts w:ascii="GHEA Grapalat" w:hAnsi="GHEA Grapalat"/>
                <w:sz w:val="20"/>
              </w:rPr>
              <w:t>1</w:t>
            </w:r>
          </w:p>
        </w:tc>
        <w:tc>
          <w:tcPr>
            <w:tcW w:w="1134" w:type="dxa"/>
            <w:vAlign w:val="center"/>
          </w:tcPr>
          <w:p w:rsidR="004449FB" w:rsidRPr="00064ADD" w:rsidRDefault="004449FB" w:rsidP="004449FB">
            <w:pPr>
              <w:jc w:val="center"/>
              <w:rPr>
                <w:rFonts w:ascii="GHEA Grapalat" w:hAnsi="GHEA Grapalat"/>
                <w:sz w:val="20"/>
              </w:rPr>
            </w:pPr>
            <w:r w:rsidRPr="004449FB">
              <w:rPr>
                <w:rFonts w:ascii="GHEA Grapalat" w:hAnsi="GHEA Grapalat" w:cs="Sylfaen"/>
                <w:i/>
                <w:sz w:val="16"/>
                <w:szCs w:val="16"/>
              </w:rPr>
              <w:t>Котайкский марз, РА, село Гарни</w:t>
            </w:r>
          </w:p>
        </w:tc>
        <w:tc>
          <w:tcPr>
            <w:tcW w:w="2693" w:type="dxa"/>
            <w:vAlign w:val="center"/>
          </w:tcPr>
          <w:p w:rsidR="004449FB" w:rsidRPr="00811D99" w:rsidRDefault="004449FB" w:rsidP="004449FB">
            <w:pPr>
              <w:jc w:val="cente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при наличии финансовых средств - со дня вступления в силу договора, заключенного между сторонами, и утверждения договора на закупку работ по асфальтированию дорог общины Гарни Котайкского марза РА и действует одновременно с строительные работы.</w:t>
            </w:r>
          </w:p>
        </w:tc>
      </w:tr>
      <w:tr w:rsidR="004449FB" w:rsidRPr="00E40AC8" w:rsidTr="00E46805">
        <w:trPr>
          <w:trHeight w:val="439"/>
          <w:jc w:val="center"/>
        </w:trPr>
        <w:tc>
          <w:tcPr>
            <w:tcW w:w="1547" w:type="dxa"/>
            <w:vAlign w:val="center"/>
          </w:tcPr>
          <w:p w:rsidR="004449FB" w:rsidRPr="008474C6" w:rsidRDefault="004449FB" w:rsidP="004449FB">
            <w:pPr>
              <w:jc w:val="center"/>
              <w:rPr>
                <w:rFonts w:ascii="GHEA Grapalat" w:hAnsi="GHEA Grapalat"/>
                <w:sz w:val="20"/>
              </w:rPr>
            </w:pPr>
            <w:r>
              <w:rPr>
                <w:rFonts w:ascii="GHEA Grapalat" w:hAnsi="GHEA Grapalat"/>
                <w:sz w:val="20"/>
              </w:rPr>
              <w:t>4</w:t>
            </w:r>
          </w:p>
        </w:tc>
        <w:tc>
          <w:tcPr>
            <w:tcW w:w="1520" w:type="dxa"/>
            <w:vAlign w:val="center"/>
          </w:tcPr>
          <w:p w:rsidR="004449FB" w:rsidRDefault="004449FB" w:rsidP="004449FB">
            <w:pPr>
              <w:jc w:val="center"/>
              <w:rPr>
                <w:rFonts w:ascii="Calibri" w:hAnsi="Calibri" w:cs="Arial"/>
                <w:sz w:val="22"/>
                <w:szCs w:val="22"/>
              </w:rPr>
            </w:pPr>
            <w:r>
              <w:rPr>
                <w:rFonts w:ascii="Calibri" w:hAnsi="Calibri" w:cs="Arial"/>
                <w:sz w:val="22"/>
                <w:szCs w:val="22"/>
              </w:rPr>
              <w:t>71351540-4</w:t>
            </w:r>
          </w:p>
          <w:p w:rsidR="004449FB" w:rsidRPr="00E036ED" w:rsidRDefault="004449FB" w:rsidP="004449FB">
            <w:pPr>
              <w:jc w:val="center"/>
              <w:rPr>
                <w:rFonts w:ascii="GHEA Grapalat" w:hAnsi="GHEA Grapalat"/>
                <w:sz w:val="20"/>
                <w:highlight w:val="yellow"/>
              </w:rPr>
            </w:pPr>
          </w:p>
        </w:tc>
        <w:tc>
          <w:tcPr>
            <w:tcW w:w="1602" w:type="dxa"/>
            <w:vAlign w:val="center"/>
          </w:tcPr>
          <w:p w:rsidR="004449FB" w:rsidRPr="00927EFF" w:rsidRDefault="004449FB" w:rsidP="004449FB">
            <w:pPr>
              <w:jc w:val="center"/>
              <w:rPr>
                <w:rFonts w:ascii="GHEA Grapalat" w:eastAsia="Calibri" w:hAnsi="GHEA Grapalat" w:cs="Sylfaen"/>
                <w:i/>
                <w:sz w:val="16"/>
                <w:szCs w:val="16"/>
                <w:lang w:val="hy-AM"/>
              </w:rPr>
            </w:pPr>
            <w:r w:rsidRPr="00927EFF">
              <w:rPr>
                <w:rFonts w:ascii="GHEA Grapalat" w:eastAsia="Calibri" w:hAnsi="GHEA Grapalat" w:cs="Sylfaen"/>
                <w:i/>
                <w:sz w:val="16"/>
                <w:szCs w:val="16"/>
                <w:lang w:val="hy-AM"/>
              </w:rPr>
              <w:t>Службы технического надзора за дорожными работами общины Гарни</w:t>
            </w:r>
          </w:p>
        </w:tc>
        <w:tc>
          <w:tcPr>
            <w:tcW w:w="992" w:type="dxa"/>
            <w:vAlign w:val="center"/>
          </w:tcPr>
          <w:p w:rsidR="004449FB" w:rsidRPr="00064ADD" w:rsidRDefault="004449FB" w:rsidP="004449FB">
            <w:pPr>
              <w:jc w:val="center"/>
              <w:rPr>
                <w:rFonts w:ascii="GHEA Grapalat" w:hAnsi="GHEA Grapalat"/>
                <w:sz w:val="20"/>
              </w:rPr>
            </w:pPr>
            <w:r w:rsidRPr="004449FB">
              <w:rPr>
                <w:rFonts w:ascii="GHEA Grapalat" w:hAnsi="GHEA Grapalat"/>
                <w:sz w:val="16"/>
                <w:szCs w:val="16"/>
              </w:rPr>
              <w:t>драм</w:t>
            </w:r>
          </w:p>
        </w:tc>
        <w:tc>
          <w:tcPr>
            <w:tcW w:w="1134" w:type="dxa"/>
            <w:vAlign w:val="center"/>
          </w:tcPr>
          <w:p w:rsidR="004449FB" w:rsidRPr="00064ADD" w:rsidRDefault="004449FB" w:rsidP="004449FB">
            <w:pPr>
              <w:jc w:val="center"/>
              <w:rPr>
                <w:rFonts w:ascii="GHEA Grapalat" w:hAnsi="GHEA Grapalat"/>
                <w:sz w:val="20"/>
              </w:rPr>
            </w:pPr>
          </w:p>
        </w:tc>
        <w:tc>
          <w:tcPr>
            <w:tcW w:w="993" w:type="dxa"/>
            <w:vAlign w:val="center"/>
          </w:tcPr>
          <w:p w:rsidR="004449FB" w:rsidRPr="00064ADD" w:rsidRDefault="004449FB" w:rsidP="004449FB">
            <w:pPr>
              <w:jc w:val="center"/>
              <w:rPr>
                <w:rFonts w:ascii="GHEA Grapalat" w:hAnsi="GHEA Grapalat"/>
                <w:sz w:val="20"/>
              </w:rPr>
            </w:pPr>
            <w:r>
              <w:rPr>
                <w:rFonts w:ascii="GHEA Grapalat" w:hAnsi="GHEA Grapalat"/>
                <w:sz w:val="20"/>
              </w:rPr>
              <w:t>1</w:t>
            </w:r>
          </w:p>
        </w:tc>
        <w:tc>
          <w:tcPr>
            <w:tcW w:w="1134" w:type="dxa"/>
            <w:vAlign w:val="center"/>
          </w:tcPr>
          <w:p w:rsidR="004449FB" w:rsidRPr="00064ADD" w:rsidRDefault="004449FB" w:rsidP="004449FB">
            <w:pPr>
              <w:jc w:val="center"/>
              <w:rPr>
                <w:rFonts w:ascii="GHEA Grapalat" w:hAnsi="GHEA Grapalat"/>
                <w:sz w:val="20"/>
              </w:rPr>
            </w:pPr>
            <w:r w:rsidRPr="004449FB">
              <w:rPr>
                <w:rFonts w:ascii="GHEA Grapalat" w:hAnsi="GHEA Grapalat" w:cs="Sylfaen"/>
                <w:i/>
                <w:sz w:val="16"/>
                <w:szCs w:val="16"/>
              </w:rPr>
              <w:t>Котайкский марз, РА, село Гарни</w:t>
            </w:r>
          </w:p>
        </w:tc>
        <w:tc>
          <w:tcPr>
            <w:tcW w:w="2693" w:type="dxa"/>
            <w:vAlign w:val="center"/>
          </w:tcPr>
          <w:p w:rsidR="004449FB" w:rsidRPr="00064ADD" w:rsidRDefault="004449FB" w:rsidP="004449FB">
            <w:pPr>
              <w:jc w:val="center"/>
              <w:rPr>
                <w:rFonts w:ascii="GHEA Grapalat" w:hAnsi="GHEA Grapalat"/>
                <w:sz w:val="20"/>
              </w:rPr>
            </w:pPr>
            <w:r w:rsidRPr="004449FB">
              <w:rPr>
                <w:rFonts w:ascii="GHEA Grapalat" w:hAnsi="GHEA Grapalat" w:cs="Calibri"/>
                <w:color w:val="000000"/>
                <w:sz w:val="16"/>
                <w:szCs w:val="16"/>
                <w:lang w:val="hy-AM"/>
              </w:rPr>
              <w:t>при наличии финансовых средств - со дня вступления в силу договора, заключенного между сторонами, и утверждения договора на закупку работ по асфальтированию дорог общины Гарни Котайкского марза РА и действует одновременно с строительные работы.</w:t>
            </w:r>
          </w:p>
        </w:tc>
      </w:tr>
      <w:tr w:rsidR="004449FB" w:rsidRPr="00E40AC8" w:rsidTr="00E46805">
        <w:trPr>
          <w:trHeight w:val="439"/>
          <w:jc w:val="center"/>
        </w:trPr>
        <w:tc>
          <w:tcPr>
            <w:tcW w:w="1547" w:type="dxa"/>
            <w:vAlign w:val="center"/>
          </w:tcPr>
          <w:p w:rsidR="004449FB" w:rsidRPr="008474C6" w:rsidRDefault="004449FB" w:rsidP="004449FB">
            <w:pPr>
              <w:jc w:val="center"/>
              <w:rPr>
                <w:rFonts w:ascii="GHEA Grapalat" w:hAnsi="GHEA Grapalat"/>
                <w:sz w:val="20"/>
              </w:rPr>
            </w:pPr>
            <w:r>
              <w:rPr>
                <w:rFonts w:ascii="GHEA Grapalat" w:hAnsi="GHEA Grapalat"/>
                <w:sz w:val="20"/>
              </w:rPr>
              <w:t>5</w:t>
            </w:r>
          </w:p>
        </w:tc>
        <w:tc>
          <w:tcPr>
            <w:tcW w:w="1520" w:type="dxa"/>
            <w:vAlign w:val="center"/>
          </w:tcPr>
          <w:p w:rsidR="004449FB" w:rsidRDefault="004449FB" w:rsidP="004449FB">
            <w:pPr>
              <w:jc w:val="center"/>
              <w:rPr>
                <w:rFonts w:ascii="Calibri" w:hAnsi="Calibri" w:cs="Arial"/>
                <w:sz w:val="22"/>
                <w:szCs w:val="22"/>
              </w:rPr>
            </w:pPr>
            <w:r>
              <w:rPr>
                <w:rFonts w:ascii="Calibri" w:hAnsi="Calibri" w:cs="Arial"/>
                <w:sz w:val="22"/>
                <w:szCs w:val="22"/>
              </w:rPr>
              <w:t>71351540-5</w:t>
            </w:r>
          </w:p>
          <w:p w:rsidR="004449FB" w:rsidRPr="00E036ED" w:rsidRDefault="004449FB" w:rsidP="004449FB">
            <w:pPr>
              <w:jc w:val="center"/>
              <w:rPr>
                <w:rFonts w:ascii="GHEA Grapalat" w:hAnsi="GHEA Grapalat"/>
                <w:sz w:val="20"/>
                <w:highlight w:val="yellow"/>
              </w:rPr>
            </w:pPr>
          </w:p>
        </w:tc>
        <w:tc>
          <w:tcPr>
            <w:tcW w:w="1602" w:type="dxa"/>
          </w:tcPr>
          <w:p w:rsidR="004449FB" w:rsidRPr="00927EFF" w:rsidRDefault="004449FB" w:rsidP="004449FB">
            <w:pPr>
              <w:jc w:val="center"/>
              <w:rPr>
                <w:rFonts w:ascii="GHEA Grapalat" w:eastAsia="Calibri" w:hAnsi="GHEA Grapalat" w:cs="Sylfaen"/>
                <w:i/>
                <w:sz w:val="16"/>
                <w:szCs w:val="16"/>
                <w:lang w:val="hy-AM"/>
              </w:rPr>
            </w:pPr>
            <w:r w:rsidRPr="00927EFF">
              <w:rPr>
                <w:rFonts w:ascii="GHEA Grapalat" w:eastAsia="Calibri" w:hAnsi="GHEA Grapalat" w:cs="Sylfaen"/>
                <w:i/>
                <w:sz w:val="16"/>
                <w:szCs w:val="16"/>
                <w:lang w:val="hy-AM"/>
              </w:rPr>
              <w:t>Услуги технического надзора за работами по строительству газопровода в общине Гарни Котайкской области РА</w:t>
            </w:r>
          </w:p>
        </w:tc>
        <w:tc>
          <w:tcPr>
            <w:tcW w:w="992" w:type="dxa"/>
            <w:vAlign w:val="center"/>
          </w:tcPr>
          <w:p w:rsidR="004449FB" w:rsidRPr="00064ADD" w:rsidRDefault="004449FB" w:rsidP="004449FB">
            <w:pPr>
              <w:jc w:val="center"/>
              <w:rPr>
                <w:rFonts w:ascii="GHEA Grapalat" w:hAnsi="GHEA Grapalat"/>
                <w:sz w:val="20"/>
              </w:rPr>
            </w:pPr>
            <w:r w:rsidRPr="004449FB">
              <w:rPr>
                <w:rFonts w:ascii="GHEA Grapalat" w:hAnsi="GHEA Grapalat"/>
                <w:sz w:val="16"/>
                <w:szCs w:val="16"/>
              </w:rPr>
              <w:t>драм</w:t>
            </w:r>
          </w:p>
        </w:tc>
        <w:tc>
          <w:tcPr>
            <w:tcW w:w="1134" w:type="dxa"/>
            <w:vAlign w:val="center"/>
          </w:tcPr>
          <w:p w:rsidR="004449FB" w:rsidRPr="00064ADD" w:rsidRDefault="004449FB" w:rsidP="004449FB">
            <w:pPr>
              <w:jc w:val="center"/>
              <w:rPr>
                <w:rFonts w:ascii="GHEA Grapalat" w:hAnsi="GHEA Grapalat"/>
                <w:sz w:val="20"/>
              </w:rPr>
            </w:pPr>
          </w:p>
        </w:tc>
        <w:tc>
          <w:tcPr>
            <w:tcW w:w="993" w:type="dxa"/>
            <w:vAlign w:val="center"/>
          </w:tcPr>
          <w:p w:rsidR="004449FB" w:rsidRPr="00064ADD" w:rsidRDefault="004449FB" w:rsidP="004449FB">
            <w:pPr>
              <w:jc w:val="center"/>
              <w:rPr>
                <w:rFonts w:ascii="GHEA Grapalat" w:hAnsi="GHEA Grapalat"/>
                <w:sz w:val="20"/>
              </w:rPr>
            </w:pPr>
            <w:r>
              <w:rPr>
                <w:rFonts w:ascii="GHEA Grapalat" w:hAnsi="GHEA Grapalat"/>
                <w:sz w:val="20"/>
              </w:rPr>
              <w:t>1</w:t>
            </w:r>
          </w:p>
        </w:tc>
        <w:tc>
          <w:tcPr>
            <w:tcW w:w="1134" w:type="dxa"/>
            <w:vAlign w:val="center"/>
          </w:tcPr>
          <w:p w:rsidR="004449FB" w:rsidRPr="00064ADD" w:rsidRDefault="004449FB" w:rsidP="004449FB">
            <w:pPr>
              <w:jc w:val="center"/>
              <w:rPr>
                <w:rFonts w:ascii="GHEA Grapalat" w:hAnsi="GHEA Grapalat"/>
                <w:sz w:val="20"/>
              </w:rPr>
            </w:pPr>
            <w:r w:rsidRPr="004449FB">
              <w:rPr>
                <w:rFonts w:ascii="GHEA Grapalat" w:hAnsi="GHEA Grapalat" w:cs="Sylfaen"/>
                <w:i/>
                <w:sz w:val="16"/>
                <w:szCs w:val="16"/>
              </w:rPr>
              <w:t>Котайкский марз, РА, село Гарни</w:t>
            </w:r>
          </w:p>
        </w:tc>
        <w:tc>
          <w:tcPr>
            <w:tcW w:w="2693" w:type="dxa"/>
            <w:vAlign w:val="center"/>
          </w:tcPr>
          <w:p w:rsidR="004449FB" w:rsidRPr="00541CBD" w:rsidRDefault="004449FB" w:rsidP="004449FB">
            <w:pPr>
              <w:jc w:val="cente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при наличии финансовых средств - со дня вступления в силу договора между сторонами и утверждения договора на приобретение строительных работ для строительства газопроводов в общине Гарни Котайкского марза РА, и действителен одновременно со строительными работами.</w:t>
            </w:r>
          </w:p>
        </w:tc>
      </w:tr>
      <w:tr w:rsidR="004449FB" w:rsidRPr="00E40AC8" w:rsidTr="00E46805">
        <w:trPr>
          <w:trHeight w:val="439"/>
          <w:jc w:val="center"/>
        </w:trPr>
        <w:tc>
          <w:tcPr>
            <w:tcW w:w="11615" w:type="dxa"/>
            <w:gridSpan w:val="8"/>
            <w:vAlign w:val="center"/>
          </w:tcPr>
          <w:p w:rsidR="004449FB" w:rsidRPr="004449FB" w:rsidRDefault="004449FB" w:rsidP="004449FB">
            <w:pPr>
              <w:jc w:val="cente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Общие требования к оказанию услуг</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1. Технический контроль должен осуществляться на основании проектно-сметной документации, предоставляемой заказчиком, и должен обеспечивать выполнение ремонтных работ с необходимым качеством и в соответствии с инженерными проектами, техническими условиями и другими договорными документами.</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2. Услуги технического контроля должны осуществляться в соответствии с Инструкцией по осуществлению технического контроля качества строительства, утвержденной приказом Министра градостроительства РА №44 от 28.04.1998 года, и в пределах обязанностей, предусмотренных законодательством. Клиент.</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3. Основными обязанностями оператора технического контроля являются:</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регулярно фотографировать состояние строительного объекта в период от начала до конца строительства,</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обеспечивать соответствие выполненных работ условиям договора, строительным нормам и правилам,</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Незамедлительно информировать Заказчика о любых отклонениях в исполнении Исполнителем договорных обязательств, приложив соответствующее обоснование,</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проверять и утверждать рабочую и исполнительную документацию, подготовленную Подрядчиком,</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проверять и контролировать качество материалов и ход строительства на предмет соответствия спецификациям и другим контрактным документам. Запретить или изменить материалы, не соответствующие необходимым условиям,</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контролировать и оценивать процесс строительства, чтобы обеспечить завершение строительных работ в соответствии с графиком, указанным в контракте,</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проверить результаты всех тестов, необходимых для обеспечения качества. Проверьте все документы (включая все размерные измерения и расчеты), необходимые для осуществления соответствующих платежей, • проводите ежедневный контроль качества и количества (сделав соответствующую запись в журнале), необходимые испытания работ, выполняемых в объеме выполнение контракта,</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в случае возникновения проблем во время строительства предложить действия, которые будут необходимы для соблюдения графика работ,</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контролировать все вопросы, связанные с безопасным выполнением строительных работ, и поручить Подрядчику установить знаки, светозащитные устройства и другие соответствующие меры;</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вести необходимые ежедневные записи, необходимые для контроля за ходом выполнения договора (в том числе акты выполненных работ и другие необходимые документы);</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осуществлять замеры объемов работ и участвовать в подготовке и утверждении исполнительной документации,</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после завершения строительства предоставить Заказчику Отчет о выполненных работах с приложением фотографий, необходимых чертежей, актов выполненных работ, актов испытаний, сертификатов,</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Измерьте объем работ, которые необходимо выполнить, в соответствии с инструкциями клиента.</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должен присутствовать согласно приказу Министра градостроительства № 44 от 28.04.1998. «Инструкция по осуществлению технического контроля качества строительства» при выполнении строительно-монтажных работ покрытия, предусмотренных приложением 1 к приказу.</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xml:space="preserve">                                                              Требования к отчетности</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Исполнитель обязан предоставить Заказчику текущий и итоговый отчеты об оказании услуг, являющиеся документами, обосновывающими протоколы сдачи-приемки услуг.</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 xml:space="preserve">    В отчет о сдаче должны быть включены копии следующих документов: документов об исполнении выполненных работ, сводно-описательного отчета за весь период строительных работ, выполненных до начала строительства, а также фотографии завершенного строительного объекта.</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Текущие отчеты также предоставляются в течение пяти рабочих дней после подписания Поставщиком услуг каждого акта выполнения строительных работ вместе с актами сдачи-приемки Услуг.</w:t>
            </w:r>
          </w:p>
          <w:p w:rsidR="004449FB" w:rsidRPr="004449FB" w:rsidRDefault="004449FB" w:rsidP="004449FB">
            <w:pPr>
              <w:rPr>
                <w:rFonts w:ascii="GHEA Grapalat" w:hAnsi="GHEA Grapalat" w:cs="Calibri"/>
                <w:color w:val="000000"/>
                <w:sz w:val="16"/>
                <w:szCs w:val="16"/>
                <w:lang w:val="hy-AM"/>
              </w:rPr>
            </w:pPr>
            <w:r w:rsidRPr="004449FB">
              <w:rPr>
                <w:rFonts w:ascii="GHEA Grapalat" w:hAnsi="GHEA Grapalat" w:cs="Calibri"/>
                <w:color w:val="000000"/>
                <w:sz w:val="16"/>
                <w:szCs w:val="16"/>
                <w:lang w:val="hy-AM"/>
              </w:rPr>
              <w:t>Окончательный отчет предоставляется в течение пяти рабочих дней после подписания Поставщиком услуг окончательного акта выполнения строительных работ.</w:t>
            </w:r>
          </w:p>
        </w:tc>
      </w:tr>
    </w:tbl>
    <w:p w:rsidR="003B2F27" w:rsidRPr="00E46805" w:rsidRDefault="00E46805" w:rsidP="00E46805">
      <w:pPr>
        <w:widowControl w:val="0"/>
        <w:spacing w:after="160" w:line="360" w:lineRule="auto"/>
        <w:rPr>
          <w:rFonts w:ascii="GHEA Grapalat" w:hAnsi="GHEA Grapalat"/>
          <w:sz w:val="16"/>
          <w:szCs w:val="16"/>
        </w:rPr>
      </w:pPr>
      <w:r w:rsidRPr="00E46805">
        <w:rPr>
          <w:rFonts w:ascii="GHEA Grapalat" w:hAnsi="GHEA Grapalat"/>
          <w:sz w:val="16"/>
          <w:szCs w:val="16"/>
        </w:rPr>
        <w:t>***Исполнитель должен иметь лицензии в соответствии с действующим законодательством.</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E46805">
      <w:pPr>
        <w:widowControl w:val="0"/>
        <w:jc w:val="right"/>
        <w:rPr>
          <w:rFonts w:ascii="GHEA Grapalat" w:hAnsi="GHEA Grapalat"/>
          <w:i/>
        </w:rPr>
      </w:pPr>
      <w:r w:rsidRPr="00AD29CE">
        <w:rPr>
          <w:rFonts w:ascii="GHEA Grapalat" w:hAnsi="GHEA Grapalat"/>
          <w:i/>
        </w:rPr>
        <w:t>Приложение № 2</w:t>
      </w:r>
    </w:p>
    <w:p w:rsidR="003B2F27" w:rsidRPr="00AD29CE" w:rsidRDefault="003B2F27" w:rsidP="00E46805">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E46805" w:rsidRDefault="00E46805" w:rsidP="00E46805">
      <w:pPr>
        <w:widowControl w:val="0"/>
        <w:spacing w:after="160" w:line="360" w:lineRule="auto"/>
        <w:jc w:val="center"/>
        <w:rPr>
          <w:rFonts w:ascii="GHEA Grapalat" w:hAnsi="GHEA Grapalat"/>
        </w:rPr>
      </w:pPr>
    </w:p>
    <w:p w:rsidR="003B2F27" w:rsidRPr="00CA2754" w:rsidRDefault="003B2F27" w:rsidP="00E46805">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8"/>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0"/>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9FB" w:rsidRDefault="004449FB">
      <w:r>
        <w:separator/>
      </w:r>
    </w:p>
  </w:endnote>
  <w:endnote w:type="continuationSeparator" w:id="0">
    <w:p w:rsidR="004449FB" w:rsidRDefault="0044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4449FB" w:rsidRPr="00305BEC" w:rsidRDefault="004449F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06855">
          <w:rPr>
            <w:rFonts w:ascii="GHEA Grapalat" w:hAnsi="GHEA Grapalat"/>
            <w:noProof/>
            <w:sz w:val="24"/>
            <w:szCs w:val="24"/>
          </w:rPr>
          <w:t>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9FB" w:rsidRDefault="004449FB">
      <w:r>
        <w:separator/>
      </w:r>
    </w:p>
  </w:footnote>
  <w:footnote w:type="continuationSeparator" w:id="0">
    <w:p w:rsidR="004449FB" w:rsidRDefault="004449FB">
      <w:r>
        <w:continuationSeparator/>
      </w:r>
    </w:p>
  </w:footnote>
  <w:footnote w:id="1">
    <w:p w:rsidR="004449FB" w:rsidRPr="00FE2AA4" w:rsidRDefault="004449FB">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2">
    <w:p w:rsidR="004449FB" w:rsidRPr="008842CE" w:rsidRDefault="004449F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449FB" w:rsidRPr="000811C1" w:rsidRDefault="004449FB">
      <w:pPr>
        <w:pStyle w:val="FootnoteText"/>
        <w:rPr>
          <w:lang w:val="af-ZA"/>
        </w:rPr>
      </w:pPr>
    </w:p>
  </w:footnote>
  <w:footnote w:id="3">
    <w:p w:rsidR="004449FB" w:rsidRPr="00503411" w:rsidRDefault="004449FB"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4449FB" w:rsidRPr="001D0DD7" w:rsidRDefault="004449FB"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4449FB" w:rsidRPr="00503411" w:rsidRDefault="004449FB"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4449FB" w:rsidRPr="00CD2651" w:rsidRDefault="004449FB">
      <w:pPr>
        <w:pStyle w:val="FootnoteText"/>
      </w:pPr>
    </w:p>
  </w:footnote>
  <w:footnote w:id="4">
    <w:p w:rsidR="004449FB" w:rsidRPr="00511966" w:rsidRDefault="004449FB"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4449FB" w:rsidRPr="00B15560" w:rsidRDefault="004449F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4449FB" w:rsidRPr="000811C1" w:rsidRDefault="004449FB" w:rsidP="0027573B">
      <w:pPr>
        <w:pStyle w:val="FootnoteText"/>
        <w:rPr>
          <w:rFonts w:ascii="Sylfaen" w:hAnsi="Sylfaen"/>
          <w:sz w:val="18"/>
          <w:szCs w:val="18"/>
        </w:rPr>
      </w:pPr>
    </w:p>
  </w:footnote>
  <w:footnote w:id="6">
    <w:p w:rsidR="004449FB" w:rsidRPr="00A31673" w:rsidRDefault="004449F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4449FB" w:rsidRDefault="004449FB" w:rsidP="006B3E56">
      <w:pPr>
        <w:jc w:val="both"/>
      </w:pPr>
    </w:p>
    <w:p w:rsidR="004449FB" w:rsidRDefault="004449F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4449FB" w:rsidRPr="00503980" w:rsidRDefault="004449F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4449FB" w:rsidRPr="003905B4" w:rsidRDefault="004449F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4449FB" w:rsidRPr="008D64EE" w:rsidRDefault="004449FB" w:rsidP="006B3E56">
      <w:pPr>
        <w:pStyle w:val="FootnoteText"/>
        <w:rPr>
          <w:rFonts w:asciiTheme="minorHAnsi" w:hAnsiTheme="minorHAnsi"/>
        </w:rPr>
      </w:pPr>
    </w:p>
  </w:footnote>
  <w:footnote w:id="8">
    <w:p w:rsidR="004449FB" w:rsidRPr="00D3436F" w:rsidRDefault="004449F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449FB" w:rsidRPr="00D3436F" w:rsidRDefault="004449FB">
      <w:pPr>
        <w:pStyle w:val="FootnoteText"/>
        <w:rPr>
          <w:lang w:val="es-ES"/>
        </w:rPr>
      </w:pPr>
    </w:p>
  </w:footnote>
  <w:footnote w:id="9">
    <w:p w:rsidR="004449FB" w:rsidRPr="008842CE" w:rsidRDefault="004449FB" w:rsidP="003D2FE2">
      <w:pPr>
        <w:pStyle w:val="FootnoteText"/>
        <w:jc w:val="both"/>
      </w:pPr>
    </w:p>
  </w:footnote>
  <w:footnote w:id="10">
    <w:p w:rsidR="004449FB" w:rsidRPr="008842CE" w:rsidRDefault="004449FB" w:rsidP="000A214C">
      <w:pPr>
        <w:pStyle w:val="FootnoteText"/>
        <w:jc w:val="both"/>
      </w:pPr>
    </w:p>
  </w:footnote>
  <w:footnote w:id="11">
    <w:p w:rsidR="004449FB" w:rsidRPr="006F5F33" w:rsidRDefault="004449F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4449FB" w:rsidRPr="00892F7F" w:rsidRDefault="004449FB"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4449FB" w:rsidRPr="0013046C" w:rsidRDefault="004449FB"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4449FB" w:rsidRPr="0013046C" w:rsidRDefault="004449FB"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4449FB" w:rsidRPr="006F5F33" w:rsidRDefault="004449FB"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4449FB" w:rsidRPr="00552B23" w:rsidTr="00E3441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4449FB" w:rsidRPr="0067463A" w:rsidRDefault="004449FB"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4449FB" w:rsidRPr="0067463A" w:rsidRDefault="004449FB"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4449FB" w:rsidRPr="00552B23" w:rsidTr="00E3441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c>
          <w:tcPr>
            <w:tcW w:w="2632"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r>
      <w:tr w:rsidR="004449FB" w:rsidRPr="00552B23" w:rsidTr="00E3441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c>
          <w:tcPr>
            <w:tcW w:w="2632"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r>
      <w:tr w:rsidR="004449FB" w:rsidRPr="00552B23" w:rsidTr="00E3441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c>
          <w:tcPr>
            <w:tcW w:w="2632"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r>
      <w:tr w:rsidR="004449FB" w:rsidRPr="00552B23" w:rsidTr="00E3441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c>
          <w:tcPr>
            <w:tcW w:w="2631"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c>
          <w:tcPr>
            <w:tcW w:w="2632" w:type="dxa"/>
          </w:tcPr>
          <w:p w:rsidR="004449FB" w:rsidRPr="00552B23" w:rsidRDefault="004449FB" w:rsidP="00E3441C">
            <w:pPr>
              <w:pStyle w:val="NormalWeb"/>
              <w:spacing w:before="0" w:beforeAutospacing="0" w:after="0" w:afterAutospacing="0" w:line="360" w:lineRule="auto"/>
              <w:jc w:val="center"/>
              <w:rPr>
                <w:rFonts w:ascii="GHEA Grapalat" w:hAnsi="GHEA Grapalat"/>
                <w:i/>
                <w:sz w:val="16"/>
              </w:rPr>
            </w:pPr>
          </w:p>
        </w:tc>
      </w:tr>
    </w:tbl>
    <w:p w:rsidR="004449FB" w:rsidRPr="006F5F33" w:rsidRDefault="004449FB"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4449FB" w:rsidRPr="00576D9C" w:rsidRDefault="004449FB" w:rsidP="003B2F27">
      <w:pPr>
        <w:pStyle w:val="FootnoteText"/>
        <w:jc w:val="both"/>
        <w:rPr>
          <w:rFonts w:ascii="GHEA Grapalat" w:hAnsi="GHEA Grapalat"/>
          <w:lang w:val="hy-AM"/>
        </w:rPr>
      </w:pPr>
    </w:p>
  </w:footnote>
  <w:footnote w:id="13">
    <w:p w:rsidR="004449FB" w:rsidRPr="006F5F33" w:rsidRDefault="004449F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4449FB" w:rsidRPr="006F5F33" w:rsidRDefault="004449F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4449FB" w:rsidRPr="006F5F33" w:rsidRDefault="004449FB"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4449FB" w:rsidRPr="009E00B3" w:rsidRDefault="004449F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4449FB" w:rsidRPr="00A47171" w:rsidRDefault="004449FB"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6">
    <w:p w:rsidR="004449FB" w:rsidRPr="00E40AC8" w:rsidRDefault="004449FB"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7">
    <w:p w:rsidR="004449FB" w:rsidRPr="00CA2754" w:rsidRDefault="004449F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4449FB" w:rsidRPr="00CA2754" w:rsidRDefault="004449FB" w:rsidP="003B2F27">
      <w:pPr>
        <w:pStyle w:val="FootnoteText"/>
        <w:jc w:val="both"/>
        <w:rPr>
          <w:sz w:val="2"/>
          <w:szCs w:val="2"/>
        </w:rPr>
      </w:pPr>
    </w:p>
  </w:footnote>
  <w:footnote w:id="18">
    <w:p w:rsidR="004449FB" w:rsidRPr="00CA2754" w:rsidRDefault="004449F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313"/>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257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144D"/>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E50"/>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9FB"/>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3CE8"/>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57D"/>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855"/>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3B7"/>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2B79"/>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6B06"/>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C7A64"/>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27EFF"/>
    <w:rsid w:val="009306F9"/>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18C"/>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108"/>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4E5"/>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4D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07FF6"/>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66"/>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27"/>
    <w:rsid w:val="00C806B2"/>
    <w:rsid w:val="00C807D9"/>
    <w:rsid w:val="00C808AC"/>
    <w:rsid w:val="00C80B25"/>
    <w:rsid w:val="00C81187"/>
    <w:rsid w:val="00C813A9"/>
    <w:rsid w:val="00C816CA"/>
    <w:rsid w:val="00C81FE2"/>
    <w:rsid w:val="00C82BD2"/>
    <w:rsid w:val="00C83D8F"/>
    <w:rsid w:val="00C84419"/>
    <w:rsid w:val="00C85682"/>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A90"/>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0046"/>
    <w:rsid w:val="00DC0E2F"/>
    <w:rsid w:val="00DC1223"/>
    <w:rsid w:val="00DC14CE"/>
    <w:rsid w:val="00DC1B3F"/>
    <w:rsid w:val="00DC30CC"/>
    <w:rsid w:val="00DC50D4"/>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5724"/>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805"/>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76"/>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8AD"/>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1958"/>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4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28301B9-40CC-4C86-9591-CB3BFF11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AD74E5"/>
    <w:rPr>
      <w:lang w:val="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F718C"/>
    <w:rPr>
      <w:lang w:val="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00E5F-BD2E-48CB-B2FF-80FF255FF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2427</TotalTime>
  <Pages>38</Pages>
  <Words>22513</Words>
  <Characters>128330</Characters>
  <Application>Microsoft Office Word</Application>
  <DocSecurity>0</DocSecurity>
  <Lines>1069</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150542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1648</cp:revision>
  <cp:lastPrinted>2018-02-16T07:12:00Z</cp:lastPrinted>
  <dcterms:created xsi:type="dcterms:W3CDTF">2019-10-28T07:04:00Z</dcterms:created>
  <dcterms:modified xsi:type="dcterms:W3CDTF">2024-03-13T10:37:00Z</dcterms:modified>
</cp:coreProperties>
</file>